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7954E" w14:textId="77777777" w:rsidR="00B84C30" w:rsidRPr="00B84C30" w:rsidRDefault="00B84C30" w:rsidP="00B84C30">
      <w:pPr>
        <w:spacing w:after="0" w:line="360" w:lineRule="auto"/>
        <w:jc w:val="left"/>
        <w:rPr>
          <w:rFonts w:cs="Calibri"/>
          <w:b/>
          <w:color w:val="000000"/>
          <w:lang w:val="sl-SI" w:eastAsia="sl-SI"/>
        </w:rPr>
      </w:pPr>
      <w:bookmarkStart w:id="0" w:name="_Hlk512254385"/>
      <w:r w:rsidRPr="00B84C30">
        <w:rPr>
          <w:rFonts w:cs="Calibri"/>
          <w:b/>
          <w:color w:val="000000"/>
          <w:lang w:val="sl-SI" w:eastAsia="sl-SI"/>
        </w:rPr>
        <w:t>REPUBLIKA HRVATSKA</w:t>
      </w:r>
    </w:p>
    <w:p w14:paraId="74C78B54" w14:textId="77777777" w:rsidR="00B84C30" w:rsidRPr="00B84C30" w:rsidRDefault="00B84C30" w:rsidP="00B84C30">
      <w:pPr>
        <w:spacing w:after="0" w:line="360" w:lineRule="auto"/>
        <w:jc w:val="left"/>
        <w:rPr>
          <w:rFonts w:cs="Calibri"/>
          <w:b/>
          <w:color w:val="000000"/>
          <w:lang w:val="sl-SI" w:eastAsia="sl-SI"/>
        </w:rPr>
      </w:pPr>
      <w:r w:rsidRPr="00B84C30">
        <w:rPr>
          <w:rFonts w:cs="Calibri"/>
          <w:b/>
          <w:color w:val="000000"/>
          <w:lang w:val="sl-SI" w:eastAsia="sl-SI"/>
        </w:rPr>
        <w:t>FOND ZA ZAŠTITU OKOLIŠA I ENERGETSKU UČINKOVITOST</w:t>
      </w:r>
    </w:p>
    <w:p w14:paraId="263905FC" w14:textId="77777777" w:rsidR="00B84C30" w:rsidRPr="00B84C30" w:rsidRDefault="00B84C30" w:rsidP="00B84C30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cs="Calibri"/>
          <w:b/>
          <w:iCs/>
          <w:lang w:val="sl-SI" w:eastAsia="sl-SI"/>
        </w:rPr>
      </w:pPr>
      <w:r w:rsidRPr="00B84C30">
        <w:rPr>
          <w:rFonts w:cs="Calibri"/>
          <w:b/>
          <w:iCs/>
          <w:lang w:val="sl-SI" w:eastAsia="sl-SI"/>
        </w:rPr>
        <w:t>10 000 ZAGREB, RADNIČKA CESTA 80</w:t>
      </w:r>
    </w:p>
    <w:p w14:paraId="74A760BF" w14:textId="3D5FDA6B" w:rsidR="00B84C30" w:rsidRPr="00B84C30" w:rsidRDefault="00A04E07" w:rsidP="00A04E07">
      <w:pPr>
        <w:tabs>
          <w:tab w:val="left" w:pos="7875"/>
        </w:tabs>
        <w:spacing w:after="240"/>
        <w:jc w:val="left"/>
        <w:rPr>
          <w:rFonts w:cs="Calibri"/>
          <w:color w:val="000000"/>
          <w:sz w:val="20"/>
          <w:szCs w:val="20"/>
          <w:lang w:val="sl-SI" w:eastAsia="hr-HR"/>
        </w:rPr>
      </w:pPr>
      <w:r>
        <w:rPr>
          <w:rFonts w:cs="Calibri"/>
          <w:color w:val="000000"/>
          <w:sz w:val="20"/>
          <w:szCs w:val="20"/>
          <w:lang w:val="sl-SI" w:eastAsia="hr-HR"/>
        </w:rPr>
        <w:tab/>
      </w:r>
    </w:p>
    <w:p w14:paraId="5437752C" w14:textId="77777777" w:rsidR="00B84C30" w:rsidRPr="00B84C30" w:rsidRDefault="00B84C30" w:rsidP="00B84C30">
      <w:pPr>
        <w:spacing w:after="240"/>
        <w:jc w:val="left"/>
        <w:rPr>
          <w:rFonts w:cs="Calibri"/>
          <w:color w:val="000000"/>
          <w:sz w:val="20"/>
          <w:szCs w:val="20"/>
          <w:lang w:val="sl-SI" w:eastAsia="hr-HR"/>
        </w:rPr>
      </w:pPr>
    </w:p>
    <w:p w14:paraId="6E970780" w14:textId="77777777" w:rsidR="00B84C30" w:rsidRPr="00B84C30" w:rsidRDefault="00B84C30" w:rsidP="00B84C30">
      <w:pPr>
        <w:spacing w:after="240"/>
        <w:jc w:val="left"/>
        <w:rPr>
          <w:rFonts w:cs="Calibri"/>
          <w:color w:val="000000"/>
          <w:sz w:val="20"/>
          <w:szCs w:val="20"/>
          <w:lang w:val="sl-SI" w:eastAsia="hr-HR"/>
        </w:rPr>
      </w:pPr>
    </w:p>
    <w:p w14:paraId="3307B6A2" w14:textId="77777777" w:rsidR="00B84C30" w:rsidRPr="00B84C30" w:rsidRDefault="00B84C30" w:rsidP="00B84C30">
      <w:pPr>
        <w:spacing w:after="0"/>
        <w:jc w:val="center"/>
        <w:rPr>
          <w:rFonts w:cs="Calibri"/>
          <w:b/>
          <w:color w:val="000000"/>
          <w:sz w:val="40"/>
          <w:szCs w:val="20"/>
          <w:lang w:val="sl-SI" w:eastAsia="hr-HR"/>
        </w:rPr>
      </w:pPr>
      <w:r w:rsidRPr="00B84C30">
        <w:rPr>
          <w:rFonts w:cs="Calibri"/>
          <w:b/>
          <w:color w:val="000000"/>
          <w:sz w:val="40"/>
          <w:szCs w:val="20"/>
          <w:lang w:val="sl-SI" w:eastAsia="hr-HR"/>
        </w:rPr>
        <w:t>DOKUMENTACIJA O NABAVI</w:t>
      </w:r>
    </w:p>
    <w:p w14:paraId="49F62584" w14:textId="77777777" w:rsidR="00B84C30" w:rsidRPr="00B84C30" w:rsidRDefault="00B84C30" w:rsidP="00B84C30">
      <w:pPr>
        <w:spacing w:after="0"/>
        <w:jc w:val="center"/>
        <w:rPr>
          <w:rFonts w:cs="Calibri"/>
          <w:color w:val="000000"/>
          <w:sz w:val="24"/>
          <w:szCs w:val="20"/>
          <w:lang w:val="sl-SI" w:eastAsia="hr-HR"/>
        </w:rPr>
      </w:pPr>
      <w:r w:rsidRPr="00B84C30">
        <w:rPr>
          <w:rFonts w:cs="Calibri"/>
          <w:color w:val="000000"/>
          <w:sz w:val="24"/>
          <w:szCs w:val="20"/>
          <w:lang w:val="sl-SI" w:eastAsia="hr-HR"/>
        </w:rPr>
        <w:t>Za projekt sufinanciran od EU</w:t>
      </w:r>
    </w:p>
    <w:p w14:paraId="030A096E" w14:textId="77777777" w:rsidR="00B84C30" w:rsidRPr="00B84C30" w:rsidRDefault="00B84C30" w:rsidP="00B84C30">
      <w:pPr>
        <w:spacing w:after="0"/>
        <w:jc w:val="center"/>
        <w:rPr>
          <w:rFonts w:cs="Calibri"/>
          <w:color w:val="000000"/>
          <w:sz w:val="24"/>
          <w:szCs w:val="20"/>
          <w:lang w:val="sl-SI" w:eastAsia="hr-HR"/>
        </w:rPr>
      </w:pPr>
    </w:p>
    <w:p w14:paraId="498C2FA9" w14:textId="77777777" w:rsidR="00FE2899" w:rsidRDefault="00FE2899" w:rsidP="00FE2899">
      <w:pPr>
        <w:shd w:val="clear" w:color="auto" w:fill="FFFFFF"/>
        <w:spacing w:after="0"/>
        <w:ind w:left="6"/>
        <w:jc w:val="center"/>
        <w:rPr>
          <w:rFonts w:cs="Calibri"/>
          <w:b/>
          <w:bCs/>
          <w:sz w:val="36"/>
          <w:szCs w:val="20"/>
          <w:lang w:val="sl-SI" w:eastAsia="sl-SI"/>
        </w:rPr>
      </w:pPr>
      <w:r w:rsidRPr="00633C8E">
        <w:rPr>
          <w:rFonts w:cs="Calibri"/>
          <w:b/>
          <w:bCs/>
          <w:sz w:val="36"/>
          <w:szCs w:val="20"/>
          <w:lang w:val="sl-SI" w:eastAsia="sl-SI"/>
        </w:rPr>
        <w:t>USLUGE VODITELJ</w:t>
      </w:r>
      <w:r>
        <w:rPr>
          <w:rFonts w:cs="Calibri"/>
          <w:b/>
          <w:bCs/>
          <w:sz w:val="36"/>
          <w:szCs w:val="20"/>
          <w:lang w:val="sl-SI" w:eastAsia="sl-SI"/>
        </w:rPr>
        <w:t>A</w:t>
      </w:r>
      <w:r w:rsidRPr="00633C8E">
        <w:rPr>
          <w:rFonts w:cs="Calibri"/>
          <w:b/>
          <w:bCs/>
          <w:sz w:val="36"/>
          <w:szCs w:val="20"/>
          <w:lang w:val="sl-SI" w:eastAsia="sl-SI"/>
        </w:rPr>
        <w:t xml:space="preserve"> PROJEKTA NA PROJEKTU </w:t>
      </w:r>
    </w:p>
    <w:p w14:paraId="14C44B5F" w14:textId="220D506C" w:rsidR="00FE2899" w:rsidRPr="00633C8E" w:rsidRDefault="00FE2899" w:rsidP="00FE2899">
      <w:pPr>
        <w:shd w:val="clear" w:color="auto" w:fill="FFFFFF"/>
        <w:spacing w:after="0"/>
        <w:ind w:left="6"/>
        <w:jc w:val="center"/>
        <w:rPr>
          <w:rFonts w:cs="Calibri"/>
          <w:b/>
          <w:bCs/>
          <w:sz w:val="36"/>
          <w:szCs w:val="20"/>
          <w:lang w:val="sl-SI" w:eastAsia="sl-SI"/>
        </w:rPr>
      </w:pPr>
      <w:r w:rsidRPr="00633C8E">
        <w:rPr>
          <w:rFonts w:cs="Calibri"/>
          <w:b/>
          <w:bCs/>
          <w:sz w:val="36"/>
          <w:szCs w:val="20"/>
          <w:lang w:val="sl-SI" w:eastAsia="sl-SI"/>
        </w:rPr>
        <w:t>SANACIJE JAME SOVJAK</w:t>
      </w:r>
    </w:p>
    <w:p w14:paraId="33187796" w14:textId="1B8D3F5B" w:rsidR="00B84C30" w:rsidRPr="00B84C30" w:rsidRDefault="00B84C30" w:rsidP="00B84C30">
      <w:pPr>
        <w:shd w:val="clear" w:color="auto" w:fill="FFFFFF"/>
        <w:spacing w:after="0"/>
        <w:ind w:left="6"/>
        <w:jc w:val="center"/>
        <w:rPr>
          <w:rFonts w:cs="Calibri"/>
          <w:b/>
          <w:bCs/>
          <w:sz w:val="36"/>
          <w:szCs w:val="20"/>
          <w:lang w:val="sl-SI" w:eastAsia="sl-SI"/>
        </w:rPr>
      </w:pPr>
    </w:p>
    <w:p w14:paraId="4CB078EE" w14:textId="77777777" w:rsidR="00B84C30" w:rsidRPr="00B84C30" w:rsidRDefault="00B84C30" w:rsidP="00B84C30">
      <w:pPr>
        <w:spacing w:after="0"/>
        <w:jc w:val="left"/>
        <w:rPr>
          <w:rFonts w:cs="Calibri"/>
          <w:color w:val="000000"/>
          <w:sz w:val="28"/>
          <w:szCs w:val="28"/>
          <w:lang w:val="sl-SI" w:eastAsia="hr-HR"/>
        </w:rPr>
      </w:pPr>
    </w:p>
    <w:p w14:paraId="291C1F39" w14:textId="77777777" w:rsidR="00B84C30" w:rsidRPr="00B84C30" w:rsidRDefault="00B84C30" w:rsidP="00B84C30">
      <w:pPr>
        <w:spacing w:after="0"/>
        <w:jc w:val="left"/>
        <w:rPr>
          <w:rFonts w:cs="Calibri"/>
          <w:color w:val="000000"/>
          <w:sz w:val="28"/>
          <w:szCs w:val="28"/>
          <w:lang w:val="sl-SI" w:eastAsia="hr-HR"/>
        </w:rPr>
      </w:pPr>
    </w:p>
    <w:p w14:paraId="36E6A29A" w14:textId="60BB5A9C" w:rsidR="00B84C30" w:rsidRPr="00B84C30" w:rsidRDefault="00B84C30" w:rsidP="00B84C30">
      <w:pPr>
        <w:shd w:val="clear" w:color="auto" w:fill="FFFFFF"/>
        <w:spacing w:after="0"/>
        <w:jc w:val="center"/>
        <w:rPr>
          <w:rFonts w:cs="Calibri"/>
          <w:b/>
          <w:bCs/>
          <w:sz w:val="28"/>
          <w:szCs w:val="28"/>
          <w:lang w:val="sl-SI" w:eastAsia="sl-SI"/>
        </w:rPr>
      </w:pPr>
      <w:r>
        <w:rPr>
          <w:rFonts w:cs="Calibri"/>
          <w:b/>
          <w:bCs/>
          <w:sz w:val="28"/>
          <w:szCs w:val="28"/>
          <w:lang w:val="sl-SI" w:eastAsia="sl-SI"/>
        </w:rPr>
        <w:t>KNJIGA 4</w:t>
      </w:r>
    </w:p>
    <w:p w14:paraId="48F8C011" w14:textId="43CC29DD" w:rsidR="00B84C30" w:rsidRPr="00B84C30" w:rsidRDefault="00B84C30" w:rsidP="00B84C30">
      <w:pPr>
        <w:shd w:val="clear" w:color="auto" w:fill="FFFFFF"/>
        <w:spacing w:after="0"/>
        <w:jc w:val="center"/>
        <w:rPr>
          <w:rFonts w:cs="Calibri"/>
          <w:b/>
          <w:bCs/>
          <w:sz w:val="24"/>
          <w:szCs w:val="28"/>
          <w:lang w:val="sl-SI" w:eastAsia="sl-SI"/>
        </w:rPr>
      </w:pPr>
      <w:r>
        <w:rPr>
          <w:rFonts w:cs="Calibri"/>
          <w:b/>
          <w:bCs/>
          <w:sz w:val="24"/>
          <w:szCs w:val="28"/>
          <w:lang w:val="sl-SI" w:eastAsia="sl-SI"/>
        </w:rPr>
        <w:t>TROŠKOVNIK</w:t>
      </w:r>
    </w:p>
    <w:p w14:paraId="09ED2904" w14:textId="77777777" w:rsidR="00B84C30" w:rsidRPr="00B84C30" w:rsidRDefault="00B84C30" w:rsidP="00B84C30">
      <w:pPr>
        <w:spacing w:after="0"/>
        <w:rPr>
          <w:rFonts w:cs="Calibri"/>
          <w:color w:val="000000"/>
          <w:sz w:val="28"/>
          <w:szCs w:val="28"/>
          <w:lang w:val="sl-SI" w:eastAsia="hr-HR"/>
        </w:rPr>
      </w:pPr>
    </w:p>
    <w:p w14:paraId="6A4B33F3" w14:textId="77777777" w:rsidR="00B84C30" w:rsidRPr="00B84C30" w:rsidRDefault="00B84C30" w:rsidP="00B84C30">
      <w:pPr>
        <w:spacing w:after="0"/>
        <w:rPr>
          <w:rFonts w:cs="Calibri"/>
          <w:color w:val="000000"/>
          <w:sz w:val="28"/>
          <w:szCs w:val="28"/>
          <w:lang w:val="sl-SI" w:eastAsia="hr-HR"/>
        </w:rPr>
      </w:pPr>
    </w:p>
    <w:p w14:paraId="6214E5A4" w14:textId="77777777" w:rsidR="00B84C30" w:rsidRPr="00B84C30" w:rsidRDefault="00B84C30" w:rsidP="00B84C30">
      <w:pPr>
        <w:spacing w:after="0"/>
        <w:rPr>
          <w:rFonts w:cs="Calibri"/>
          <w:color w:val="000000"/>
          <w:sz w:val="28"/>
          <w:szCs w:val="28"/>
          <w:lang w:val="sl-SI" w:eastAsia="hr-HR"/>
        </w:rPr>
      </w:pPr>
    </w:p>
    <w:p w14:paraId="56BAA1CA" w14:textId="77777777" w:rsidR="00B84C30" w:rsidRPr="00B84C30" w:rsidRDefault="00B84C30" w:rsidP="00B84C30">
      <w:pPr>
        <w:spacing w:after="0"/>
        <w:jc w:val="left"/>
        <w:rPr>
          <w:rFonts w:cs="Calibri"/>
          <w:b/>
          <w:bCs/>
          <w:sz w:val="20"/>
          <w:szCs w:val="20"/>
          <w:lang w:val="sl-SI" w:eastAsia="sl-SI"/>
        </w:rPr>
      </w:pPr>
      <w:r w:rsidRPr="00B84C30">
        <w:rPr>
          <w:rFonts w:cs="Calibri"/>
          <w:b/>
          <w:bCs/>
          <w:sz w:val="20"/>
          <w:szCs w:val="20"/>
          <w:lang w:val="sl-SI" w:eastAsia="sl-SI"/>
        </w:rPr>
        <w:t>JAVNO NADMETANJE</w:t>
      </w:r>
    </w:p>
    <w:p w14:paraId="50DD9AB9" w14:textId="0592BC33" w:rsidR="00B84C30" w:rsidRPr="00B84C30" w:rsidRDefault="00B84C30" w:rsidP="00B84C30">
      <w:pPr>
        <w:spacing w:after="0"/>
        <w:jc w:val="left"/>
        <w:rPr>
          <w:rFonts w:cs="Calibri"/>
          <w:bCs/>
          <w:sz w:val="20"/>
          <w:szCs w:val="20"/>
          <w:lang w:val="sl-SI" w:eastAsia="sl-SI"/>
        </w:rPr>
      </w:pPr>
      <w:r w:rsidRPr="00B84C30">
        <w:rPr>
          <w:rFonts w:cs="Calibri"/>
          <w:bCs/>
          <w:sz w:val="20"/>
          <w:szCs w:val="20"/>
          <w:lang w:val="sl-SI" w:eastAsia="sl-SI"/>
        </w:rPr>
        <w:t>EV. BROJ: E-VV-</w:t>
      </w:r>
      <w:r w:rsidR="00A04E07">
        <w:rPr>
          <w:rFonts w:cs="Calibri"/>
          <w:bCs/>
          <w:sz w:val="20"/>
          <w:szCs w:val="20"/>
          <w:lang w:val="sl-SI" w:eastAsia="sl-SI"/>
        </w:rPr>
        <w:t>8</w:t>
      </w:r>
      <w:r w:rsidRPr="00B84C30">
        <w:rPr>
          <w:rFonts w:cs="Calibri"/>
          <w:bCs/>
          <w:sz w:val="20"/>
          <w:szCs w:val="20"/>
          <w:lang w:val="sl-SI" w:eastAsia="sl-SI"/>
        </w:rPr>
        <w:t>/</w:t>
      </w:r>
      <w:r w:rsidR="00B1033B">
        <w:rPr>
          <w:rFonts w:cs="Calibri"/>
          <w:bCs/>
          <w:sz w:val="20"/>
          <w:szCs w:val="20"/>
          <w:lang w:val="sl-SI" w:eastAsia="sl-SI"/>
        </w:rPr>
        <w:t>2020</w:t>
      </w:r>
    </w:p>
    <w:p w14:paraId="60858AF7" w14:textId="77777777" w:rsidR="00B84C30" w:rsidRPr="00B84C30" w:rsidRDefault="00B84C30" w:rsidP="00B84C30">
      <w:pPr>
        <w:spacing w:after="0"/>
        <w:jc w:val="left"/>
        <w:rPr>
          <w:rFonts w:cs="Calibri"/>
          <w:color w:val="000000"/>
          <w:sz w:val="28"/>
          <w:szCs w:val="28"/>
          <w:lang w:val="sl-SI" w:eastAsia="hr-HR"/>
        </w:rPr>
      </w:pPr>
      <w:bookmarkStart w:id="1" w:name="_GoBack"/>
      <w:bookmarkEnd w:id="1"/>
    </w:p>
    <w:p w14:paraId="7E3104D0" w14:textId="435C87D0" w:rsidR="00B84C30" w:rsidRPr="00B84C30" w:rsidRDefault="00B84C30" w:rsidP="00B84C30">
      <w:pPr>
        <w:spacing w:after="0"/>
        <w:jc w:val="left"/>
        <w:rPr>
          <w:rFonts w:cs="Calibri"/>
          <w:b/>
          <w:color w:val="000000"/>
          <w:sz w:val="20"/>
          <w:szCs w:val="20"/>
          <w:lang w:val="sl-SI" w:eastAsia="hr-HR"/>
        </w:rPr>
      </w:pPr>
      <w:r w:rsidRPr="00B84C30">
        <w:rPr>
          <w:rFonts w:cs="Calibri"/>
          <w:b/>
          <w:color w:val="000000"/>
          <w:sz w:val="20"/>
          <w:szCs w:val="20"/>
          <w:lang w:val="sl-SI" w:eastAsia="hr-HR"/>
        </w:rPr>
        <w:t>Zagreb</w:t>
      </w:r>
      <w:r w:rsidRPr="00A04E07">
        <w:rPr>
          <w:rFonts w:cs="Calibri"/>
          <w:b/>
          <w:sz w:val="20"/>
          <w:szCs w:val="20"/>
          <w:lang w:val="sl-SI" w:eastAsia="hr-HR"/>
        </w:rPr>
        <w:t xml:space="preserve">, </w:t>
      </w:r>
      <w:r w:rsidR="00B1033B">
        <w:rPr>
          <w:rFonts w:cs="Calibri"/>
          <w:b/>
          <w:sz w:val="20"/>
          <w:szCs w:val="20"/>
          <w:lang w:val="sl-SI" w:eastAsia="hr-HR"/>
        </w:rPr>
        <w:t>veljača 2020</w:t>
      </w:r>
      <w:r w:rsidRPr="00A04E07">
        <w:rPr>
          <w:rFonts w:cs="Calibri"/>
          <w:b/>
          <w:sz w:val="20"/>
          <w:szCs w:val="20"/>
          <w:lang w:val="sl-SI" w:eastAsia="hr-HR"/>
        </w:rPr>
        <w:t>. godine</w:t>
      </w:r>
      <w:r w:rsidRPr="00B84C30">
        <w:rPr>
          <w:rFonts w:cs="Calibri"/>
          <w:b/>
          <w:color w:val="000000"/>
          <w:sz w:val="20"/>
          <w:szCs w:val="20"/>
          <w:lang w:val="sl-SI" w:eastAsia="hr-HR"/>
        </w:rPr>
        <w:t>.</w:t>
      </w:r>
    </w:p>
    <w:p w14:paraId="39928CA9" w14:textId="77777777" w:rsidR="00B84C30" w:rsidRPr="00B84C30" w:rsidRDefault="00B84C30" w:rsidP="00B84C30">
      <w:pPr>
        <w:spacing w:after="0"/>
        <w:jc w:val="left"/>
        <w:rPr>
          <w:rFonts w:cs="Calibri"/>
          <w:b/>
          <w:color w:val="000000"/>
          <w:sz w:val="28"/>
          <w:szCs w:val="28"/>
          <w:lang w:val="sl-SI" w:eastAsia="hr-HR"/>
        </w:rPr>
      </w:pPr>
    </w:p>
    <w:p w14:paraId="462AF4DA" w14:textId="77777777" w:rsidR="00B84C30" w:rsidRPr="00B84C30" w:rsidRDefault="00B84C30" w:rsidP="00B84C30">
      <w:pPr>
        <w:spacing w:after="0"/>
        <w:jc w:val="left"/>
        <w:rPr>
          <w:rFonts w:cs="Calibri"/>
          <w:b/>
          <w:color w:val="000000"/>
          <w:sz w:val="28"/>
          <w:szCs w:val="28"/>
          <w:lang w:val="sl-SI" w:eastAsia="hr-HR"/>
        </w:rPr>
      </w:pPr>
    </w:p>
    <w:p w14:paraId="790037A4" w14:textId="77777777" w:rsidR="00B84C30" w:rsidRPr="00B84C30" w:rsidRDefault="00B84C30" w:rsidP="00B84C30">
      <w:pPr>
        <w:spacing w:after="0"/>
        <w:jc w:val="left"/>
        <w:rPr>
          <w:rFonts w:cs="Calibri"/>
          <w:b/>
          <w:color w:val="000000"/>
          <w:sz w:val="28"/>
          <w:szCs w:val="28"/>
          <w:lang w:val="sl-SI" w:eastAsia="hr-HR"/>
        </w:rPr>
      </w:pPr>
    </w:p>
    <w:p w14:paraId="186396BA" w14:textId="77777777" w:rsidR="00B84C30" w:rsidRPr="00B84C30" w:rsidRDefault="00B84C30" w:rsidP="00B84C30">
      <w:pPr>
        <w:spacing w:after="0"/>
        <w:jc w:val="left"/>
        <w:rPr>
          <w:rFonts w:cs="Calibri"/>
          <w:b/>
          <w:color w:val="000000"/>
          <w:sz w:val="28"/>
          <w:szCs w:val="28"/>
          <w:lang w:val="sl-SI" w:eastAsia="hr-HR"/>
        </w:rPr>
      </w:pPr>
    </w:p>
    <w:p w14:paraId="3F9A12B2" w14:textId="77777777" w:rsidR="00B84C30" w:rsidRPr="00B84C30" w:rsidRDefault="00B84C30" w:rsidP="00B84C30">
      <w:pPr>
        <w:spacing w:after="0"/>
        <w:jc w:val="left"/>
        <w:rPr>
          <w:rFonts w:cs="Calibri"/>
          <w:b/>
          <w:color w:val="000000"/>
          <w:sz w:val="28"/>
          <w:szCs w:val="28"/>
          <w:lang w:val="sl-SI" w:eastAsia="hr-HR"/>
        </w:rPr>
      </w:pPr>
    </w:p>
    <w:p w14:paraId="14CC0830" w14:textId="77777777" w:rsidR="00B84C30" w:rsidRPr="00B84C30" w:rsidRDefault="00B84C30" w:rsidP="00B84C30">
      <w:pPr>
        <w:spacing w:after="0"/>
        <w:jc w:val="left"/>
        <w:rPr>
          <w:rFonts w:cs="Calibri"/>
          <w:b/>
          <w:color w:val="000000"/>
          <w:sz w:val="28"/>
          <w:szCs w:val="28"/>
          <w:lang w:val="sl-SI" w:eastAsia="hr-HR"/>
        </w:rPr>
      </w:pPr>
    </w:p>
    <w:p w14:paraId="7262E4E3" w14:textId="77777777" w:rsidR="00B84C30" w:rsidRPr="00B84C30" w:rsidRDefault="00B84C30" w:rsidP="00B84C30">
      <w:pPr>
        <w:spacing w:after="0"/>
        <w:jc w:val="left"/>
        <w:rPr>
          <w:rFonts w:cs="Calibri"/>
          <w:b/>
          <w:color w:val="000000"/>
          <w:sz w:val="28"/>
          <w:szCs w:val="28"/>
          <w:lang w:val="sl-SI" w:eastAsia="hr-HR"/>
        </w:rPr>
      </w:pPr>
    </w:p>
    <w:p w14:paraId="56F3D54B" w14:textId="77777777" w:rsidR="00B84C30" w:rsidRPr="00B84C30" w:rsidRDefault="00B84C30" w:rsidP="00B84C30">
      <w:pPr>
        <w:spacing w:after="0"/>
        <w:jc w:val="left"/>
        <w:rPr>
          <w:rFonts w:cs="Calibri"/>
          <w:b/>
          <w:color w:val="000000"/>
          <w:sz w:val="28"/>
          <w:szCs w:val="28"/>
          <w:lang w:val="sl-SI" w:eastAsia="hr-HR"/>
        </w:rPr>
      </w:pPr>
    </w:p>
    <w:p w14:paraId="3E7A0CCC" w14:textId="288D1CF3" w:rsidR="00B84C30" w:rsidRPr="00B84C30" w:rsidRDefault="00B84C30" w:rsidP="00B84C30">
      <w:pPr>
        <w:spacing w:after="0"/>
        <w:jc w:val="left"/>
        <w:rPr>
          <w:rFonts w:cs="Calibri"/>
          <w:b/>
          <w:color w:val="000000"/>
          <w:sz w:val="20"/>
          <w:szCs w:val="20"/>
          <w:lang w:val="sl-SI" w:eastAsia="hr-HR"/>
        </w:rPr>
      </w:pPr>
      <w:r w:rsidRPr="00B84C30">
        <w:rPr>
          <w:rFonts w:cs="Calibri"/>
          <w:b/>
          <w:noProof/>
          <w:color w:val="000000"/>
          <w:sz w:val="20"/>
          <w:szCs w:val="20"/>
          <w:lang w:eastAsia="hr-HR"/>
        </w:rPr>
        <w:drawing>
          <wp:inline distT="0" distB="0" distL="0" distR="0" wp14:anchorId="6B49C998" wp14:editId="08C7C41C">
            <wp:extent cx="5754370" cy="588010"/>
            <wp:effectExtent l="0" t="0" r="0" b="254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A230E0E" w14:textId="77777777" w:rsidR="00B84C30" w:rsidRDefault="00A5776A" w:rsidP="003E6CC1">
      <w:pPr>
        <w:shd w:val="clear" w:color="auto" w:fill="FFFFFF"/>
        <w:tabs>
          <w:tab w:val="left" w:pos="375"/>
          <w:tab w:val="center" w:pos="4478"/>
        </w:tabs>
        <w:spacing w:before="240" w:after="240"/>
        <w:rPr>
          <w:rFonts w:ascii="Tahoma" w:hAnsi="Tahoma" w:cs="Tahoma"/>
          <w:b/>
          <w:bCs/>
          <w:sz w:val="28"/>
          <w:szCs w:val="28"/>
        </w:rPr>
        <w:sectPr w:rsidR="00B84C30" w:rsidSect="0001258E">
          <w:pgSz w:w="11909" w:h="16838"/>
          <w:pgMar w:top="1134" w:right="1550" w:bottom="912" w:left="1402" w:header="720" w:footer="720" w:gutter="0"/>
          <w:cols w:space="60"/>
          <w:noEndnote/>
          <w:titlePg/>
          <w:docGrid w:linePitch="272"/>
        </w:sectPr>
      </w:pPr>
      <w:r w:rsidRPr="00A5776A">
        <w:rPr>
          <w:rFonts w:ascii="Tahoma" w:hAnsi="Tahoma" w:cs="Tahoma"/>
          <w:b/>
          <w:bCs/>
          <w:sz w:val="28"/>
          <w:szCs w:val="28"/>
        </w:rPr>
        <w:tab/>
      </w:r>
    </w:p>
    <w:p w14:paraId="3C6FB0C8" w14:textId="77777777" w:rsidR="00A5776A" w:rsidRPr="00A5776A" w:rsidRDefault="00A5776A" w:rsidP="00A5776A">
      <w:pPr>
        <w:shd w:val="clear" w:color="auto" w:fill="FFFFFF"/>
        <w:spacing w:before="120"/>
        <w:ind w:left="14"/>
        <w:rPr>
          <w:rFonts w:ascii="Tahoma" w:hAnsi="Tahoma" w:cs="Tahoma"/>
        </w:rPr>
      </w:pPr>
    </w:p>
    <w:sectPr w:rsidR="00A5776A" w:rsidRPr="00A5776A" w:rsidSect="001C4A34">
      <w:type w:val="continuous"/>
      <w:pgSz w:w="11909" w:h="16838"/>
      <w:pgMar w:top="792" w:right="1550" w:bottom="912" w:left="1416" w:header="720" w:footer="720" w:gutter="0"/>
      <w:cols w:space="720"/>
      <w:noEndnote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1">
      <wne:acd wne:acdName="acd4"/>
    </wne:keymap>
    <wne:keymap wne:kcmPrimary="0432">
      <wne:acd wne:acdName="acd0"/>
    </wne:keymap>
    <wne:keymap wne:kcmPrimary="0433">
      <wne:acd wne:acdName="acd3"/>
    </wne:keymap>
    <wne:keymap wne:kcmPrimary="0434">
      <wne:acd wne:acdName="acd1"/>
    </wne:keymap>
    <wne:keymap wne:kcmPrimary="0435">
      <wne:acd wne:acdName="acd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</wne:acdManifest>
  </wne:toolbars>
  <wne:acds>
    <wne:acd wne:argValue="AQAAAAIA" wne:acdName="acd0" wne:fciIndexBasedOn="0065"/>
    <wne:acd wne:argValue="AQAAAAQA" wne:acdName="acd1" wne:fciIndexBasedOn="0065"/>
    <wne:acd wne:argValue="AQAAAAUA" wne:acdName="acd2" wne:fciIndexBasedOn="0065"/>
    <wne:acd wne:argValue="AQAAAAMA" wne:acdName="acd3" wne:fciIndexBasedOn="0065"/>
    <wne:acd wne:argValue="AQAAAAEA" wne:acdName="acd4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233A8" w14:textId="77777777" w:rsidR="004F20D0" w:rsidRDefault="004F20D0" w:rsidP="007637E0">
      <w:pPr>
        <w:spacing w:after="0" w:line="240" w:lineRule="auto"/>
      </w:pPr>
      <w:r>
        <w:separator/>
      </w:r>
    </w:p>
  </w:endnote>
  <w:endnote w:type="continuationSeparator" w:id="0">
    <w:p w14:paraId="3E58E2BB" w14:textId="77777777" w:rsidR="004F20D0" w:rsidRDefault="004F20D0" w:rsidP="007637E0">
      <w:pPr>
        <w:spacing w:after="0" w:line="240" w:lineRule="auto"/>
      </w:pPr>
      <w:r>
        <w:continuationSeparator/>
      </w:r>
    </w:p>
  </w:endnote>
  <w:endnote w:type="continuationNotice" w:id="1">
    <w:p w14:paraId="3BEEC506" w14:textId="77777777" w:rsidR="004F20D0" w:rsidRDefault="004F20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RO_Swis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3578A" w14:textId="77777777" w:rsidR="004F20D0" w:rsidRDefault="004F20D0" w:rsidP="007637E0">
      <w:pPr>
        <w:spacing w:after="0" w:line="240" w:lineRule="auto"/>
      </w:pPr>
      <w:r>
        <w:separator/>
      </w:r>
    </w:p>
  </w:footnote>
  <w:footnote w:type="continuationSeparator" w:id="0">
    <w:p w14:paraId="439C3389" w14:textId="77777777" w:rsidR="004F20D0" w:rsidRDefault="004F20D0" w:rsidP="007637E0">
      <w:pPr>
        <w:spacing w:after="0" w:line="240" w:lineRule="auto"/>
      </w:pPr>
      <w:r>
        <w:continuationSeparator/>
      </w:r>
    </w:p>
  </w:footnote>
  <w:footnote w:type="continuationNotice" w:id="1">
    <w:p w14:paraId="61739DA2" w14:textId="77777777" w:rsidR="004F20D0" w:rsidRDefault="004F20D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ADE1780"/>
    <w:lvl w:ilvl="0">
      <w:start w:val="1"/>
      <w:numFmt w:val="decimal"/>
      <w:pStyle w:val="Brojevi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91C6474"/>
    <w:lvl w:ilvl="0">
      <w:start w:val="1"/>
      <w:numFmt w:val="decimal"/>
      <w:pStyle w:val="Brojevi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A66674"/>
    <w:lvl w:ilvl="0">
      <w:start w:val="1"/>
      <w:numFmt w:val="decimal"/>
      <w:pStyle w:val="Brojevi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DE206C6"/>
    <w:lvl w:ilvl="0">
      <w:start w:val="1"/>
      <w:numFmt w:val="decimal"/>
      <w:pStyle w:val="Brojevi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2948A1C"/>
    <w:lvl w:ilvl="0">
      <w:start w:val="1"/>
      <w:numFmt w:val="bullet"/>
      <w:pStyle w:val="Grafikeoznake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34299BC"/>
    <w:lvl w:ilvl="0">
      <w:start w:val="1"/>
      <w:numFmt w:val="bullet"/>
      <w:pStyle w:val="Grafikeoznake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4D07328"/>
    <w:lvl w:ilvl="0">
      <w:start w:val="1"/>
      <w:numFmt w:val="bullet"/>
      <w:pStyle w:val="Grafikeoznake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1C80250"/>
    <w:lvl w:ilvl="0">
      <w:start w:val="1"/>
      <w:numFmt w:val="bullet"/>
      <w:pStyle w:val="Grafikeoznak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D344E04"/>
    <w:lvl w:ilvl="0">
      <w:start w:val="1"/>
      <w:numFmt w:val="decimal"/>
      <w:pStyle w:val="Brojevi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F08A2C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76045"/>
    <w:multiLevelType w:val="multilevel"/>
    <w:tmpl w:val="90D0E208"/>
    <w:lvl w:ilvl="0">
      <w:start w:val="3"/>
      <w:numFmt w:val="decimal"/>
      <w:pStyle w:val="ReportBullet"/>
      <w:lvlText w:val="%1.3."/>
      <w:lvlJc w:val="left"/>
      <w:pPr>
        <w:tabs>
          <w:tab w:val="num" w:pos="851"/>
        </w:tabs>
        <w:ind w:left="851" w:hanging="494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1" w15:restartNumberingAfterBreak="0">
    <w:nsid w:val="024C5A24"/>
    <w:multiLevelType w:val="hybridMultilevel"/>
    <w:tmpl w:val="6BE821C2"/>
    <w:lvl w:ilvl="0" w:tplc="8D928980">
      <w:start w:val="1"/>
      <w:numFmt w:val="bullet"/>
      <w:pStyle w:val="Body-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3075199"/>
    <w:multiLevelType w:val="hybridMultilevel"/>
    <w:tmpl w:val="3632A580"/>
    <w:name w:val="TD Body List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607F77"/>
    <w:multiLevelType w:val="multilevel"/>
    <w:tmpl w:val="041A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4E330CA"/>
    <w:multiLevelType w:val="hybridMultilevel"/>
    <w:tmpl w:val="E47E3742"/>
    <w:name w:val="TD Body List Number22"/>
    <w:lvl w:ilvl="0" w:tplc="7A50DF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48685E"/>
    <w:multiLevelType w:val="hybridMultilevel"/>
    <w:tmpl w:val="34F86EC4"/>
    <w:lvl w:ilvl="0" w:tplc="C5B64FA8">
      <w:start w:val="1"/>
      <w:numFmt w:val="lowerLetter"/>
      <w:lvlText w:val="(%1)"/>
      <w:lvlJc w:val="left"/>
      <w:pPr>
        <w:ind w:left="1211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08E44F00"/>
    <w:multiLevelType w:val="multilevel"/>
    <w:tmpl w:val="95D6C6D4"/>
    <w:name w:val="TD-ITT-Headings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0FC35A16"/>
    <w:multiLevelType w:val="hybridMultilevel"/>
    <w:tmpl w:val="C3D417D8"/>
    <w:lvl w:ilvl="0" w:tplc="49082982">
      <w:start w:val="1"/>
      <w:numFmt w:val="decimal"/>
      <w:pStyle w:val="Numbered1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0425B43"/>
    <w:multiLevelType w:val="hybridMultilevel"/>
    <w:tmpl w:val="B4C0B87E"/>
    <w:lvl w:ilvl="0" w:tplc="E92AB6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C652D5"/>
    <w:multiLevelType w:val="hybridMultilevel"/>
    <w:tmpl w:val="C37C0F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EB4C70"/>
    <w:multiLevelType w:val="hybridMultilevel"/>
    <w:tmpl w:val="B4C0B87E"/>
    <w:lvl w:ilvl="0" w:tplc="E92AB6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7F0AB8"/>
    <w:multiLevelType w:val="hybridMultilevel"/>
    <w:tmpl w:val="CEB6BDEA"/>
    <w:lvl w:ilvl="0" w:tplc="AD7627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16336708"/>
    <w:multiLevelType w:val="multilevel"/>
    <w:tmpl w:val="DE4A4A72"/>
    <w:name w:val="TD-ITT-Headings222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17B66565"/>
    <w:multiLevelType w:val="hybridMultilevel"/>
    <w:tmpl w:val="55B8EFC4"/>
    <w:name w:val="TD-ITT-Headings32"/>
    <w:lvl w:ilvl="0" w:tplc="F17E091C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18162863"/>
    <w:multiLevelType w:val="hybridMultilevel"/>
    <w:tmpl w:val="2AD6A6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E765C81"/>
    <w:multiLevelType w:val="multilevel"/>
    <w:tmpl w:val="27BEF4FE"/>
    <w:name w:val="TD-ITT-Headings432"/>
    <w:lvl w:ilvl="0">
      <w:start w:val="1"/>
      <w:numFmt w:val="none"/>
      <w:suff w:val="nothing"/>
      <w:lvlText w:val="%1"/>
      <w:lvlJc w:val="left"/>
      <w:pPr>
        <w:ind w:left="284" w:hanging="284"/>
      </w:pPr>
      <w:rPr>
        <w:rFonts w:ascii="Arial" w:hAnsi="Arial" w:hint="default"/>
        <w:sz w:val="36"/>
      </w:rPr>
    </w:lvl>
    <w:lvl w:ilvl="1">
      <w:start w:val="1"/>
      <w:numFmt w:val="decimal"/>
      <w:lvlRestart w:val="0"/>
      <w:lvlText w:val="%2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304" w:hanging="850"/>
      </w:pPr>
      <w:rPr>
        <w:rFonts w:hint="default"/>
      </w:rPr>
    </w:lvl>
    <w:lvl w:ilvl="3">
      <w:start w:val="1"/>
      <w:numFmt w:val="none"/>
      <w:lvlText w:val=""/>
      <w:lvlJc w:val="left"/>
      <w:pPr>
        <w:ind w:left="1304" w:hanging="1304"/>
      </w:pPr>
      <w:rPr>
        <w:rFonts w:hint="default"/>
      </w:rPr>
    </w:lvl>
    <w:lvl w:ilvl="4">
      <w:start w:val="1"/>
      <w:numFmt w:val="decimal"/>
      <w:lvlText w:val="%2.%3.%5"/>
      <w:lvlJc w:val="left"/>
      <w:pPr>
        <w:ind w:left="1304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304" w:hanging="130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1F232775"/>
    <w:multiLevelType w:val="hybridMultilevel"/>
    <w:tmpl w:val="FEE8CF58"/>
    <w:lvl w:ilvl="0" w:tplc="020A805E">
      <w:start w:val="1"/>
      <w:numFmt w:val="bullet"/>
      <w:pStyle w:val="Body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24F6479"/>
    <w:multiLevelType w:val="multilevel"/>
    <w:tmpl w:val="09BE41F0"/>
    <w:styleLink w:val="Headings1-5"/>
    <w:lvl w:ilvl="0">
      <w:start w:val="1"/>
      <w:numFmt w:val="decimal"/>
      <w:lvlText w:val="Section %1."/>
      <w:lvlJc w:val="left"/>
      <w:pPr>
        <w:tabs>
          <w:tab w:val="num" w:pos="1985"/>
        </w:tabs>
        <w:ind w:left="1985" w:hanging="19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23204CDB"/>
    <w:multiLevelType w:val="hybridMultilevel"/>
    <w:tmpl w:val="531E1078"/>
    <w:lvl w:ilvl="0" w:tplc="08090001">
      <w:start w:val="1"/>
      <w:numFmt w:val="bullet"/>
      <w:pStyle w:val="bulletinden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8090001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hint="default"/>
      </w:rPr>
    </w:lvl>
    <w:lvl w:ilvl="2" w:tplc="8098B076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29" w15:restartNumberingAfterBreak="0">
    <w:nsid w:val="27C4466A"/>
    <w:multiLevelType w:val="hybridMultilevel"/>
    <w:tmpl w:val="2A30DB02"/>
    <w:lvl w:ilvl="0" w:tplc="5E94CF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83E198F"/>
    <w:multiLevelType w:val="hybridMultilevel"/>
    <w:tmpl w:val="587057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AEA2097"/>
    <w:multiLevelType w:val="multilevel"/>
    <w:tmpl w:val="0409001D"/>
    <w:name w:val="TD-ITT-Headings2"/>
    <w:styleLink w:val="ITT-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2DAA142D"/>
    <w:multiLevelType w:val="hybridMultilevel"/>
    <w:tmpl w:val="D8C6DA62"/>
    <w:lvl w:ilvl="0" w:tplc="68783C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DD3ECF"/>
    <w:multiLevelType w:val="multilevel"/>
    <w:tmpl w:val="CF64DD8A"/>
    <w:name w:val="TD-ITT-Headings43"/>
    <w:lvl w:ilvl="0">
      <w:start w:val="1"/>
      <w:numFmt w:val="none"/>
      <w:suff w:val="nothing"/>
      <w:lvlText w:val="%1"/>
      <w:lvlJc w:val="left"/>
      <w:pPr>
        <w:ind w:left="284" w:hanging="284"/>
      </w:pPr>
      <w:rPr>
        <w:rFonts w:ascii="Arial" w:hAnsi="Arial" w:hint="default"/>
        <w:sz w:val="36"/>
      </w:rPr>
    </w:lvl>
    <w:lvl w:ilvl="1">
      <w:start w:val="1"/>
      <w:numFmt w:val="decimal"/>
      <w:lvlRestart w:val="0"/>
      <w:lvlText w:val="%2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304" w:hanging="850"/>
      </w:pPr>
      <w:rPr>
        <w:rFonts w:hint="default"/>
      </w:rPr>
    </w:lvl>
    <w:lvl w:ilvl="3">
      <w:start w:val="1"/>
      <w:numFmt w:val="none"/>
      <w:lvlText w:val=""/>
      <w:lvlJc w:val="left"/>
      <w:pPr>
        <w:ind w:left="1304" w:hanging="1304"/>
      </w:pPr>
      <w:rPr>
        <w:rFonts w:hint="default"/>
      </w:rPr>
    </w:lvl>
    <w:lvl w:ilvl="4">
      <w:start w:val="1"/>
      <w:numFmt w:val="none"/>
      <w:lvlText w:val=""/>
      <w:lvlJc w:val="left"/>
      <w:pPr>
        <w:ind w:left="1304" w:hanging="130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2E4F5971"/>
    <w:multiLevelType w:val="multilevel"/>
    <w:tmpl w:val="870EA196"/>
    <w:styleLink w:val="ttttttttttttttt"/>
    <w:lvl w:ilvl="0">
      <w:start w:val="6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2EB064F6"/>
    <w:multiLevelType w:val="hybridMultilevel"/>
    <w:tmpl w:val="F0128E38"/>
    <w:lvl w:ilvl="0" w:tplc="78F23772">
      <w:start w:val="3"/>
      <w:numFmt w:val="lowerLetter"/>
      <w:lvlText w:val="(%1)"/>
      <w:lvlJc w:val="left"/>
      <w:pPr>
        <w:ind w:left="1211" w:hanging="360"/>
      </w:pPr>
      <w:rPr>
        <w:rFonts w:ascii="Arial" w:hAnsi="Arial" w:hint="default"/>
        <w:b w:val="0"/>
        <w:i w:val="0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EBC2CF4"/>
    <w:multiLevelType w:val="multilevel"/>
    <w:tmpl w:val="0409001D"/>
    <w:styleLink w:val="TD-ITTHeadings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F272AB8"/>
    <w:multiLevelType w:val="hybridMultilevel"/>
    <w:tmpl w:val="235CD4A2"/>
    <w:lvl w:ilvl="0" w:tplc="FDCE4BD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14551B6"/>
    <w:multiLevelType w:val="multilevel"/>
    <w:tmpl w:val="7276A400"/>
    <w:lvl w:ilvl="0">
      <w:start w:val="1"/>
      <w:numFmt w:val="decimal"/>
      <w:lvlText w:val="%1."/>
      <w:lvlJc w:val="left"/>
      <w:pPr>
        <w:ind w:left="498" w:hanging="49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8" w:hanging="49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31566938"/>
    <w:multiLevelType w:val="hybridMultilevel"/>
    <w:tmpl w:val="74DA35F8"/>
    <w:name w:val="TD-ITT-Headings3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0" w15:restartNumberingAfterBreak="0">
    <w:nsid w:val="34D21571"/>
    <w:multiLevelType w:val="multilevel"/>
    <w:tmpl w:val="9A60E9FC"/>
    <w:lvl w:ilvl="0">
      <w:start w:val="1"/>
      <w:numFmt w:val="upperLetter"/>
      <w:pStyle w:val="ListA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Roman"/>
      <w:lvlText w:val="%1.%2."/>
      <w:lvlJc w:val="left"/>
      <w:pPr>
        <w:tabs>
          <w:tab w:val="num" w:pos="1200"/>
        </w:tabs>
        <w:ind w:left="1200" w:hanging="720"/>
      </w:pPr>
      <w:rPr>
        <w:rFonts w:ascii="Times New Roman" w:hAnsi="Times New Roman" w:cs="Times New Roman" w:hint="default"/>
        <w:b w:val="0"/>
        <w:bCs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36E350E9"/>
    <w:multiLevelType w:val="hybridMultilevel"/>
    <w:tmpl w:val="74AEBBC8"/>
    <w:lvl w:ilvl="0" w:tplc="04090017">
      <w:start w:val="1"/>
      <w:numFmt w:val="upperLetter"/>
      <w:pStyle w:val="StyleStyleJustifiedLeft254cmLeft15cm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372E16BC"/>
    <w:multiLevelType w:val="multilevel"/>
    <w:tmpl w:val="C624F4EE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2001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3BD945C3"/>
    <w:multiLevelType w:val="hybridMultilevel"/>
    <w:tmpl w:val="6B7498E2"/>
    <w:lvl w:ilvl="0" w:tplc="8FC86B28">
      <w:start w:val="1"/>
      <w:numFmt w:val="lowerRoman"/>
      <w:pStyle w:val="Body-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4571AA"/>
    <w:multiLevelType w:val="multilevel"/>
    <w:tmpl w:val="041A0023"/>
    <w:styleLink w:val="lanaksekcija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5" w15:restartNumberingAfterBreak="0">
    <w:nsid w:val="3C8E4F33"/>
    <w:multiLevelType w:val="multilevel"/>
    <w:tmpl w:val="4D1A486E"/>
    <w:styleLink w:val="List1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1134" w:hanging="283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46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7" w15:restartNumberingAfterBreak="0">
    <w:nsid w:val="4AFD1E92"/>
    <w:multiLevelType w:val="hybridMultilevel"/>
    <w:tmpl w:val="D7DEF79A"/>
    <w:lvl w:ilvl="0" w:tplc="7D326B96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B37D9A"/>
    <w:multiLevelType w:val="hybridMultilevel"/>
    <w:tmpl w:val="C5527084"/>
    <w:name w:val="TD ITT List2"/>
    <w:lvl w:ilvl="0" w:tplc="053653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6EFB92">
      <w:start w:val="1"/>
      <w:numFmt w:val="lowerLetter"/>
      <w:lvlText w:val="%2."/>
      <w:lvlJc w:val="left"/>
      <w:pPr>
        <w:ind w:left="1440" w:hanging="360"/>
      </w:pPr>
    </w:lvl>
    <w:lvl w:ilvl="2" w:tplc="BF280B00">
      <w:start w:val="1"/>
      <w:numFmt w:val="lowerRoman"/>
      <w:lvlText w:val="%3."/>
      <w:lvlJc w:val="right"/>
      <w:pPr>
        <w:ind w:left="2160" w:hanging="180"/>
      </w:pPr>
    </w:lvl>
    <w:lvl w:ilvl="3" w:tplc="3CCE2742" w:tentative="1">
      <w:start w:val="1"/>
      <w:numFmt w:val="decimal"/>
      <w:lvlText w:val="%4."/>
      <w:lvlJc w:val="left"/>
      <w:pPr>
        <w:ind w:left="2880" w:hanging="360"/>
      </w:pPr>
    </w:lvl>
    <w:lvl w:ilvl="4" w:tplc="9782DEC4" w:tentative="1">
      <w:start w:val="1"/>
      <w:numFmt w:val="lowerLetter"/>
      <w:lvlText w:val="%5."/>
      <w:lvlJc w:val="left"/>
      <w:pPr>
        <w:ind w:left="3600" w:hanging="360"/>
      </w:pPr>
    </w:lvl>
    <w:lvl w:ilvl="5" w:tplc="A738A402" w:tentative="1">
      <w:start w:val="1"/>
      <w:numFmt w:val="lowerRoman"/>
      <w:lvlText w:val="%6."/>
      <w:lvlJc w:val="right"/>
      <w:pPr>
        <w:ind w:left="4320" w:hanging="180"/>
      </w:pPr>
    </w:lvl>
    <w:lvl w:ilvl="6" w:tplc="4B8EE176" w:tentative="1">
      <w:start w:val="1"/>
      <w:numFmt w:val="decimal"/>
      <w:lvlText w:val="%7."/>
      <w:lvlJc w:val="left"/>
      <w:pPr>
        <w:ind w:left="5040" w:hanging="360"/>
      </w:pPr>
    </w:lvl>
    <w:lvl w:ilvl="7" w:tplc="FB940C9E" w:tentative="1">
      <w:start w:val="1"/>
      <w:numFmt w:val="lowerLetter"/>
      <w:lvlText w:val="%8."/>
      <w:lvlJc w:val="left"/>
      <w:pPr>
        <w:ind w:left="5760" w:hanging="360"/>
      </w:pPr>
    </w:lvl>
    <w:lvl w:ilvl="8" w:tplc="6C3472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A01E53"/>
    <w:multiLevelType w:val="multilevel"/>
    <w:tmpl w:val="041A001F"/>
    <w:name w:val="TD-ITT-Headings2222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0" w15:restartNumberingAfterBreak="0">
    <w:nsid w:val="5207185A"/>
    <w:multiLevelType w:val="hybridMultilevel"/>
    <w:tmpl w:val="F9DE571A"/>
    <w:name w:val="TD Body List22"/>
    <w:lvl w:ilvl="0" w:tplc="80ACDE00">
      <w:start w:val="1"/>
      <w:numFmt w:val="decimal"/>
      <w:pStyle w:val="BodyTextNumbered1"/>
      <w:lvlText w:val="%1."/>
      <w:lvlJc w:val="left"/>
      <w:pPr>
        <w:ind w:left="927" w:hanging="360"/>
      </w:pPr>
      <w:rPr>
        <w:rFonts w:hint="default"/>
      </w:rPr>
    </w:lvl>
    <w:lvl w:ilvl="1" w:tplc="379CAE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7E0B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AC2E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38B1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9E5C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03E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4CC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7E6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C462D48"/>
    <w:multiLevelType w:val="hybridMultilevel"/>
    <w:tmpl w:val="886AEBE8"/>
    <w:lvl w:ilvl="0" w:tplc="0A40A7F6">
      <w:start w:val="1"/>
      <w:numFmt w:val="lowerLetter"/>
      <w:lvlText w:val="(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E7E5348"/>
    <w:multiLevelType w:val="multilevel"/>
    <w:tmpl w:val="732CF48C"/>
    <w:name w:val="TD-ITT-Headings2222222"/>
    <w:lvl w:ilvl="0">
      <w:start w:val="1"/>
      <w:numFmt w:val="none"/>
      <w:suff w:val="nothing"/>
      <w:lvlText w:val="%1"/>
      <w:lvlJc w:val="left"/>
      <w:pPr>
        <w:ind w:left="284" w:hanging="284"/>
      </w:pPr>
      <w:rPr>
        <w:rFonts w:ascii="Arial" w:hAnsi="Arial" w:hint="default"/>
        <w:sz w:val="36"/>
      </w:rPr>
    </w:lvl>
    <w:lvl w:ilvl="1">
      <w:start w:val="1"/>
      <w:numFmt w:val="decimal"/>
      <w:lvlRestart w:val="0"/>
      <w:lvlText w:val="%2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37" w:hanging="453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737" w:hanging="45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62436D48"/>
    <w:multiLevelType w:val="hybridMultilevel"/>
    <w:tmpl w:val="6438476A"/>
    <w:lvl w:ilvl="0" w:tplc="7090B58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383555B"/>
    <w:multiLevelType w:val="hybridMultilevel"/>
    <w:tmpl w:val="8B20E5C4"/>
    <w:name w:val="TD ITT List22"/>
    <w:lvl w:ilvl="0" w:tplc="08090001">
      <w:start w:val="1"/>
      <w:numFmt w:val="bullet"/>
      <w:lvlText w:val="o"/>
      <w:lvlJc w:val="left"/>
      <w:pPr>
        <w:tabs>
          <w:tab w:val="num" w:pos="720"/>
        </w:tabs>
        <w:ind w:left="720" w:hanging="72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5AB224B"/>
    <w:multiLevelType w:val="hybridMultilevel"/>
    <w:tmpl w:val="587E70C0"/>
    <w:lvl w:ilvl="0" w:tplc="FFFFFFFF">
      <w:start w:val="1"/>
      <w:numFmt w:val="lowerLetter"/>
      <w:lvlText w:val="(%1)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6" w15:restartNumberingAfterBreak="0">
    <w:nsid w:val="67021629"/>
    <w:multiLevelType w:val="hybridMultilevel"/>
    <w:tmpl w:val="0BEA7AFC"/>
    <w:lvl w:ilvl="0" w:tplc="E396A02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925031F"/>
    <w:multiLevelType w:val="multilevel"/>
    <w:tmpl w:val="B6CC5FC2"/>
    <w:lvl w:ilvl="0">
      <w:start w:val="1"/>
      <w:numFmt w:val="decimal"/>
      <w:pStyle w:val="Naslov10"/>
      <w:lvlText w:val="2.%1. "/>
      <w:lvlJc w:val="left"/>
      <w:pPr>
        <w:ind w:left="360" w:hanging="360"/>
      </w:pPr>
      <w:rPr>
        <w:rFonts w:ascii="Arial" w:hAnsi="Arial" w:hint="default"/>
        <w:b/>
        <w:i/>
        <w:caps/>
        <w:sz w:val="24"/>
      </w:rPr>
    </w:lvl>
    <w:lvl w:ilvl="1">
      <w:start w:val="1"/>
      <w:numFmt w:val="decimal"/>
      <w:lvlText w:val="2.%1.%2."/>
      <w:lvlJc w:val="left"/>
      <w:pPr>
        <w:ind w:left="1080" w:hanging="360"/>
      </w:pPr>
      <w:rPr>
        <w:rFonts w:ascii="Arial" w:hAnsi="Arial" w:hint="default"/>
        <w:b/>
        <w:i/>
        <w:sz w:val="24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8" w15:restartNumberingAfterBreak="0">
    <w:nsid w:val="6A7B4BF1"/>
    <w:multiLevelType w:val="multilevel"/>
    <w:tmpl w:val="D054E4E8"/>
    <w:name w:val="TD-ITT-Headings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9" w15:restartNumberingAfterBreak="0">
    <w:nsid w:val="6B84766E"/>
    <w:multiLevelType w:val="hybridMultilevel"/>
    <w:tmpl w:val="33A230D8"/>
    <w:name w:val="TD-ITT-Headings4"/>
    <w:lvl w:ilvl="0" w:tplc="2FDA3C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C01EC8BC" w:tentative="1">
      <w:start w:val="1"/>
      <w:numFmt w:val="lowerLetter"/>
      <w:lvlText w:val="%2."/>
      <w:lvlJc w:val="left"/>
      <w:pPr>
        <w:ind w:left="1440" w:hanging="360"/>
      </w:pPr>
    </w:lvl>
    <w:lvl w:ilvl="2" w:tplc="5A862A3E" w:tentative="1">
      <w:start w:val="1"/>
      <w:numFmt w:val="lowerRoman"/>
      <w:lvlText w:val="%3."/>
      <w:lvlJc w:val="right"/>
      <w:pPr>
        <w:ind w:left="2160" w:hanging="180"/>
      </w:pPr>
    </w:lvl>
    <w:lvl w:ilvl="3" w:tplc="E1DC3EE8" w:tentative="1">
      <w:start w:val="1"/>
      <w:numFmt w:val="decimal"/>
      <w:lvlText w:val="%4."/>
      <w:lvlJc w:val="left"/>
      <w:pPr>
        <w:ind w:left="2880" w:hanging="360"/>
      </w:pPr>
    </w:lvl>
    <w:lvl w:ilvl="4" w:tplc="AC3AB8B6" w:tentative="1">
      <w:start w:val="1"/>
      <w:numFmt w:val="lowerLetter"/>
      <w:lvlText w:val="%5."/>
      <w:lvlJc w:val="left"/>
      <w:pPr>
        <w:ind w:left="3600" w:hanging="360"/>
      </w:pPr>
    </w:lvl>
    <w:lvl w:ilvl="5" w:tplc="BFD6EF70" w:tentative="1">
      <w:start w:val="1"/>
      <w:numFmt w:val="lowerRoman"/>
      <w:lvlText w:val="%6."/>
      <w:lvlJc w:val="right"/>
      <w:pPr>
        <w:ind w:left="4320" w:hanging="180"/>
      </w:pPr>
    </w:lvl>
    <w:lvl w:ilvl="6" w:tplc="307A1DE6" w:tentative="1">
      <w:start w:val="1"/>
      <w:numFmt w:val="decimal"/>
      <w:lvlText w:val="%7."/>
      <w:lvlJc w:val="left"/>
      <w:pPr>
        <w:ind w:left="5040" w:hanging="360"/>
      </w:pPr>
    </w:lvl>
    <w:lvl w:ilvl="7" w:tplc="81FADA14" w:tentative="1">
      <w:start w:val="1"/>
      <w:numFmt w:val="lowerLetter"/>
      <w:lvlText w:val="%8."/>
      <w:lvlJc w:val="left"/>
      <w:pPr>
        <w:ind w:left="5760" w:hanging="360"/>
      </w:pPr>
    </w:lvl>
    <w:lvl w:ilvl="8" w:tplc="BCCEE5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696C84"/>
    <w:multiLevelType w:val="hybridMultilevel"/>
    <w:tmpl w:val="A5A2CD60"/>
    <w:lvl w:ilvl="0" w:tplc="5E94CF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374704E"/>
    <w:multiLevelType w:val="hybridMultilevel"/>
    <w:tmpl w:val="3FEE0ABA"/>
    <w:lvl w:ilvl="0" w:tplc="0A40A7F6">
      <w:start w:val="1"/>
      <w:numFmt w:val="lowerLetter"/>
      <w:lvlText w:val="(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776456"/>
    <w:multiLevelType w:val="hybridMultilevel"/>
    <w:tmpl w:val="2080117A"/>
    <w:lvl w:ilvl="0" w:tplc="A934D53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9C6D74"/>
    <w:multiLevelType w:val="hybridMultilevel"/>
    <w:tmpl w:val="8480ABDA"/>
    <w:name w:val="TD Body List2"/>
    <w:lvl w:ilvl="0" w:tplc="B52016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96E525A"/>
    <w:multiLevelType w:val="hybridMultilevel"/>
    <w:tmpl w:val="2A2E9BDA"/>
    <w:lvl w:ilvl="0" w:tplc="0638E8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F024FB3"/>
    <w:multiLevelType w:val="hybridMultilevel"/>
    <w:tmpl w:val="9C387988"/>
    <w:lvl w:ilvl="0" w:tplc="6390F81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6"/>
  </w:num>
  <w:num w:numId="3">
    <w:abstractNumId w:val="1"/>
  </w:num>
  <w:num w:numId="4">
    <w:abstractNumId w:val="50"/>
  </w:num>
  <w:num w:numId="5">
    <w:abstractNumId w:val="8"/>
  </w:num>
  <w:num w:numId="6">
    <w:abstractNumId w:val="13"/>
  </w:num>
  <w:num w:numId="7">
    <w:abstractNumId w:val="7"/>
  </w:num>
  <w:num w:numId="8">
    <w:abstractNumId w:val="17"/>
  </w:num>
  <w:num w:numId="9">
    <w:abstractNumId w:val="40"/>
  </w:num>
  <w:num w:numId="10">
    <w:abstractNumId w:val="28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0"/>
  </w:num>
  <w:num w:numId="17">
    <w:abstractNumId w:val="49"/>
  </w:num>
  <w:num w:numId="18">
    <w:abstractNumId w:val="44"/>
  </w:num>
  <w:num w:numId="19">
    <w:abstractNumId w:val="9"/>
  </w:num>
  <w:num w:numId="20">
    <w:abstractNumId w:val="11"/>
  </w:num>
  <w:num w:numId="21">
    <w:abstractNumId w:val="45"/>
  </w:num>
  <w:num w:numId="22">
    <w:abstractNumId w:val="41"/>
  </w:num>
  <w:num w:numId="23">
    <w:abstractNumId w:val="27"/>
  </w:num>
  <w:num w:numId="24">
    <w:abstractNumId w:val="43"/>
  </w:num>
  <w:num w:numId="25">
    <w:abstractNumId w:val="26"/>
  </w:num>
  <w:num w:numId="26">
    <w:abstractNumId w:val="57"/>
  </w:num>
  <w:num w:numId="27">
    <w:abstractNumId w:val="10"/>
  </w:num>
  <w:num w:numId="28">
    <w:abstractNumId w:val="46"/>
  </w:num>
  <w:num w:numId="29">
    <w:abstractNumId w:val="53"/>
  </w:num>
  <w:num w:numId="30">
    <w:abstractNumId w:val="55"/>
  </w:num>
  <w:num w:numId="31">
    <w:abstractNumId w:val="15"/>
  </w:num>
  <w:num w:numId="32">
    <w:abstractNumId w:val="35"/>
  </w:num>
  <w:num w:numId="33">
    <w:abstractNumId w:val="56"/>
  </w:num>
  <w:num w:numId="34">
    <w:abstractNumId w:val="38"/>
  </w:num>
  <w:num w:numId="35">
    <w:abstractNumId w:val="51"/>
  </w:num>
  <w:num w:numId="36">
    <w:abstractNumId w:val="42"/>
  </w:num>
  <w:num w:numId="37">
    <w:abstractNumId w:val="64"/>
  </w:num>
  <w:num w:numId="38">
    <w:abstractNumId w:val="62"/>
  </w:num>
  <w:num w:numId="39">
    <w:abstractNumId w:val="18"/>
  </w:num>
  <w:num w:numId="40">
    <w:abstractNumId w:val="65"/>
  </w:num>
  <w:num w:numId="41">
    <w:abstractNumId w:val="20"/>
  </w:num>
  <w:num w:numId="42">
    <w:abstractNumId w:val="29"/>
  </w:num>
  <w:num w:numId="43">
    <w:abstractNumId w:val="37"/>
  </w:num>
  <w:num w:numId="44">
    <w:abstractNumId w:val="47"/>
  </w:num>
  <w:num w:numId="45">
    <w:abstractNumId w:val="32"/>
  </w:num>
  <w:num w:numId="46">
    <w:abstractNumId w:val="60"/>
  </w:num>
  <w:num w:numId="47">
    <w:abstractNumId w:val="61"/>
  </w:num>
  <w:num w:numId="48">
    <w:abstractNumId w:val="30"/>
  </w:num>
  <w:num w:numId="49">
    <w:abstractNumId w:val="24"/>
  </w:num>
  <w:num w:numId="50">
    <w:abstractNumId w:val="21"/>
  </w:num>
  <w:num w:numId="51">
    <w:abstractNumId w:val="34"/>
  </w:num>
  <w:num w:numId="52">
    <w:abstractNumId w:val="19"/>
  </w:num>
  <w:num w:numId="53">
    <w:abstractNumId w:val="21"/>
  </w:num>
  <w:num w:numId="54">
    <w:abstractNumId w:val="2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1608" w:allStyles="0" w:customStyles="0" w:latentStyles="0" w:stylesInUse="1" w:headingStyles="0" w:numberingStyles="0" w:tableStyles="0" w:directFormattingOnRuns="0" w:directFormattingOnParagraphs="1" w:directFormattingOnNumbering="1" w:directFormattingOnTables="0" w:clearFormatting="1" w:top3HeadingStyles="0" w:visibleStyles="0" w:alternateStyleNames="0"/>
  <w:stylePaneSortMethod w:val="00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90C"/>
    <w:rsid w:val="00000222"/>
    <w:rsid w:val="00003406"/>
    <w:rsid w:val="00003DDA"/>
    <w:rsid w:val="00003ED1"/>
    <w:rsid w:val="00004D09"/>
    <w:rsid w:val="00005498"/>
    <w:rsid w:val="0000561B"/>
    <w:rsid w:val="00005BA1"/>
    <w:rsid w:val="000060DA"/>
    <w:rsid w:val="00006530"/>
    <w:rsid w:val="000067E3"/>
    <w:rsid w:val="00006BEE"/>
    <w:rsid w:val="00007DEF"/>
    <w:rsid w:val="00007E63"/>
    <w:rsid w:val="00010BA4"/>
    <w:rsid w:val="00011CCB"/>
    <w:rsid w:val="00011D2B"/>
    <w:rsid w:val="00012135"/>
    <w:rsid w:val="00012947"/>
    <w:rsid w:val="00013043"/>
    <w:rsid w:val="0001388C"/>
    <w:rsid w:val="0001512A"/>
    <w:rsid w:val="00015186"/>
    <w:rsid w:val="000151DD"/>
    <w:rsid w:val="0001739F"/>
    <w:rsid w:val="00017FD9"/>
    <w:rsid w:val="00021D73"/>
    <w:rsid w:val="00022839"/>
    <w:rsid w:val="00024173"/>
    <w:rsid w:val="000248C1"/>
    <w:rsid w:val="00024EFB"/>
    <w:rsid w:val="00024F2F"/>
    <w:rsid w:val="000256F9"/>
    <w:rsid w:val="0002689F"/>
    <w:rsid w:val="0002740D"/>
    <w:rsid w:val="00027792"/>
    <w:rsid w:val="000278A1"/>
    <w:rsid w:val="00027A95"/>
    <w:rsid w:val="00032493"/>
    <w:rsid w:val="00032D31"/>
    <w:rsid w:val="00032DB3"/>
    <w:rsid w:val="00032DB8"/>
    <w:rsid w:val="00034B11"/>
    <w:rsid w:val="000353F3"/>
    <w:rsid w:val="00035D15"/>
    <w:rsid w:val="00036926"/>
    <w:rsid w:val="00036EE6"/>
    <w:rsid w:val="000371CC"/>
    <w:rsid w:val="0003728C"/>
    <w:rsid w:val="00037E46"/>
    <w:rsid w:val="000404D4"/>
    <w:rsid w:val="00040B5A"/>
    <w:rsid w:val="000418B0"/>
    <w:rsid w:val="00042AB3"/>
    <w:rsid w:val="00045B6D"/>
    <w:rsid w:val="00045DFC"/>
    <w:rsid w:val="00046A62"/>
    <w:rsid w:val="00046B56"/>
    <w:rsid w:val="00046E87"/>
    <w:rsid w:val="000479C8"/>
    <w:rsid w:val="0005037C"/>
    <w:rsid w:val="00050F40"/>
    <w:rsid w:val="000516CF"/>
    <w:rsid w:val="00051AC6"/>
    <w:rsid w:val="0005260F"/>
    <w:rsid w:val="000529BE"/>
    <w:rsid w:val="00053DAA"/>
    <w:rsid w:val="00053DF1"/>
    <w:rsid w:val="0005607F"/>
    <w:rsid w:val="00057507"/>
    <w:rsid w:val="00060079"/>
    <w:rsid w:val="00060BCF"/>
    <w:rsid w:val="0006150A"/>
    <w:rsid w:val="00061DD5"/>
    <w:rsid w:val="0006278A"/>
    <w:rsid w:val="00062B2B"/>
    <w:rsid w:val="00062F32"/>
    <w:rsid w:val="00063111"/>
    <w:rsid w:val="0006394A"/>
    <w:rsid w:val="00064460"/>
    <w:rsid w:val="00065513"/>
    <w:rsid w:val="00065C2C"/>
    <w:rsid w:val="00067421"/>
    <w:rsid w:val="00070B6D"/>
    <w:rsid w:val="00071D6C"/>
    <w:rsid w:val="000729E5"/>
    <w:rsid w:val="00072A6B"/>
    <w:rsid w:val="00074F34"/>
    <w:rsid w:val="000750F3"/>
    <w:rsid w:val="00075C77"/>
    <w:rsid w:val="00076336"/>
    <w:rsid w:val="0007705A"/>
    <w:rsid w:val="000770FC"/>
    <w:rsid w:val="0007775E"/>
    <w:rsid w:val="000779AE"/>
    <w:rsid w:val="00077B24"/>
    <w:rsid w:val="0008169E"/>
    <w:rsid w:val="000835E2"/>
    <w:rsid w:val="000837FC"/>
    <w:rsid w:val="0008397F"/>
    <w:rsid w:val="000844B2"/>
    <w:rsid w:val="00084A95"/>
    <w:rsid w:val="00085006"/>
    <w:rsid w:val="00085FB0"/>
    <w:rsid w:val="000866DA"/>
    <w:rsid w:val="00086796"/>
    <w:rsid w:val="00087A2C"/>
    <w:rsid w:val="00087C3F"/>
    <w:rsid w:val="000908EB"/>
    <w:rsid w:val="00090EBD"/>
    <w:rsid w:val="000927A8"/>
    <w:rsid w:val="000942F2"/>
    <w:rsid w:val="000948E6"/>
    <w:rsid w:val="00094E86"/>
    <w:rsid w:val="00096D21"/>
    <w:rsid w:val="00097412"/>
    <w:rsid w:val="00097912"/>
    <w:rsid w:val="00097A8D"/>
    <w:rsid w:val="000A1452"/>
    <w:rsid w:val="000A1644"/>
    <w:rsid w:val="000A2C2D"/>
    <w:rsid w:val="000A31AD"/>
    <w:rsid w:val="000A3795"/>
    <w:rsid w:val="000A385B"/>
    <w:rsid w:val="000A4E74"/>
    <w:rsid w:val="000A4E85"/>
    <w:rsid w:val="000A66D4"/>
    <w:rsid w:val="000A71AD"/>
    <w:rsid w:val="000A71DE"/>
    <w:rsid w:val="000B0C8F"/>
    <w:rsid w:val="000B16DE"/>
    <w:rsid w:val="000B17CE"/>
    <w:rsid w:val="000B1FD3"/>
    <w:rsid w:val="000B308D"/>
    <w:rsid w:val="000B3307"/>
    <w:rsid w:val="000B46E3"/>
    <w:rsid w:val="000B50E0"/>
    <w:rsid w:val="000B5925"/>
    <w:rsid w:val="000B6FCB"/>
    <w:rsid w:val="000B72C5"/>
    <w:rsid w:val="000B7C05"/>
    <w:rsid w:val="000B7CCB"/>
    <w:rsid w:val="000C01D3"/>
    <w:rsid w:val="000C0546"/>
    <w:rsid w:val="000C0DCC"/>
    <w:rsid w:val="000C1371"/>
    <w:rsid w:val="000C191B"/>
    <w:rsid w:val="000C2E1B"/>
    <w:rsid w:val="000C3753"/>
    <w:rsid w:val="000C40A7"/>
    <w:rsid w:val="000C43E4"/>
    <w:rsid w:val="000C447B"/>
    <w:rsid w:val="000C5E6A"/>
    <w:rsid w:val="000C782E"/>
    <w:rsid w:val="000D31B9"/>
    <w:rsid w:val="000D32DB"/>
    <w:rsid w:val="000D4224"/>
    <w:rsid w:val="000D4B66"/>
    <w:rsid w:val="000D52D8"/>
    <w:rsid w:val="000D5561"/>
    <w:rsid w:val="000D5F36"/>
    <w:rsid w:val="000E1C5F"/>
    <w:rsid w:val="000E243C"/>
    <w:rsid w:val="000E4813"/>
    <w:rsid w:val="000E494F"/>
    <w:rsid w:val="000E611B"/>
    <w:rsid w:val="000E6554"/>
    <w:rsid w:val="000E6624"/>
    <w:rsid w:val="000E6BB6"/>
    <w:rsid w:val="000E7287"/>
    <w:rsid w:val="000E7E71"/>
    <w:rsid w:val="000F0B6D"/>
    <w:rsid w:val="000F0C85"/>
    <w:rsid w:val="000F179A"/>
    <w:rsid w:val="000F2BA4"/>
    <w:rsid w:val="000F30AC"/>
    <w:rsid w:val="000F5162"/>
    <w:rsid w:val="000F5930"/>
    <w:rsid w:val="00100F74"/>
    <w:rsid w:val="0010109D"/>
    <w:rsid w:val="00101CE0"/>
    <w:rsid w:val="00101ECA"/>
    <w:rsid w:val="00102BD8"/>
    <w:rsid w:val="00103D41"/>
    <w:rsid w:val="0010428E"/>
    <w:rsid w:val="00104386"/>
    <w:rsid w:val="00105691"/>
    <w:rsid w:val="00107675"/>
    <w:rsid w:val="00107D19"/>
    <w:rsid w:val="00110382"/>
    <w:rsid w:val="0011052B"/>
    <w:rsid w:val="0011070F"/>
    <w:rsid w:val="0011360E"/>
    <w:rsid w:val="0011396F"/>
    <w:rsid w:val="0011461B"/>
    <w:rsid w:val="00114B31"/>
    <w:rsid w:val="00114FA2"/>
    <w:rsid w:val="00114FE8"/>
    <w:rsid w:val="001153CB"/>
    <w:rsid w:val="001154DE"/>
    <w:rsid w:val="00115610"/>
    <w:rsid w:val="00116322"/>
    <w:rsid w:val="00116B6A"/>
    <w:rsid w:val="00117638"/>
    <w:rsid w:val="00117652"/>
    <w:rsid w:val="00121D6F"/>
    <w:rsid w:val="001229C2"/>
    <w:rsid w:val="00123903"/>
    <w:rsid w:val="00124455"/>
    <w:rsid w:val="00124CF1"/>
    <w:rsid w:val="00125541"/>
    <w:rsid w:val="00126ACC"/>
    <w:rsid w:val="00126B44"/>
    <w:rsid w:val="00126D17"/>
    <w:rsid w:val="001271C7"/>
    <w:rsid w:val="001274C3"/>
    <w:rsid w:val="00127A8C"/>
    <w:rsid w:val="00127B07"/>
    <w:rsid w:val="00130083"/>
    <w:rsid w:val="00130C8D"/>
    <w:rsid w:val="001320AD"/>
    <w:rsid w:val="0013250B"/>
    <w:rsid w:val="001334F1"/>
    <w:rsid w:val="0013608A"/>
    <w:rsid w:val="00136C52"/>
    <w:rsid w:val="00137591"/>
    <w:rsid w:val="00140DDB"/>
    <w:rsid w:val="00143664"/>
    <w:rsid w:val="00143EAA"/>
    <w:rsid w:val="00145669"/>
    <w:rsid w:val="00145C67"/>
    <w:rsid w:val="001465D5"/>
    <w:rsid w:val="001529B8"/>
    <w:rsid w:val="001544B2"/>
    <w:rsid w:val="00154846"/>
    <w:rsid w:val="00154DCE"/>
    <w:rsid w:val="00155282"/>
    <w:rsid w:val="00156D34"/>
    <w:rsid w:val="00156F5B"/>
    <w:rsid w:val="00157AC7"/>
    <w:rsid w:val="00157B5E"/>
    <w:rsid w:val="00160B5F"/>
    <w:rsid w:val="001613E2"/>
    <w:rsid w:val="00161617"/>
    <w:rsid w:val="00161D0F"/>
    <w:rsid w:val="00162CE4"/>
    <w:rsid w:val="00162D62"/>
    <w:rsid w:val="001631F9"/>
    <w:rsid w:val="00163677"/>
    <w:rsid w:val="00166BAA"/>
    <w:rsid w:val="0016721F"/>
    <w:rsid w:val="001673B5"/>
    <w:rsid w:val="00167F59"/>
    <w:rsid w:val="00170C0C"/>
    <w:rsid w:val="0017180B"/>
    <w:rsid w:val="0017198C"/>
    <w:rsid w:val="0017212C"/>
    <w:rsid w:val="001728BE"/>
    <w:rsid w:val="00174DB8"/>
    <w:rsid w:val="00175AA1"/>
    <w:rsid w:val="00175F1C"/>
    <w:rsid w:val="00177C20"/>
    <w:rsid w:val="0018031E"/>
    <w:rsid w:val="0018060E"/>
    <w:rsid w:val="00181BF5"/>
    <w:rsid w:val="001825FC"/>
    <w:rsid w:val="0018549D"/>
    <w:rsid w:val="001868F2"/>
    <w:rsid w:val="00186BF3"/>
    <w:rsid w:val="001875B8"/>
    <w:rsid w:val="00187CB6"/>
    <w:rsid w:val="0019026C"/>
    <w:rsid w:val="00190B54"/>
    <w:rsid w:val="00191799"/>
    <w:rsid w:val="00192B7E"/>
    <w:rsid w:val="001937CE"/>
    <w:rsid w:val="00194BF3"/>
    <w:rsid w:val="00195488"/>
    <w:rsid w:val="001959ED"/>
    <w:rsid w:val="00196E60"/>
    <w:rsid w:val="00196F73"/>
    <w:rsid w:val="00197FE5"/>
    <w:rsid w:val="001A0095"/>
    <w:rsid w:val="001A48E6"/>
    <w:rsid w:val="001A494F"/>
    <w:rsid w:val="001A4DDF"/>
    <w:rsid w:val="001A6D5E"/>
    <w:rsid w:val="001A7B9D"/>
    <w:rsid w:val="001B090A"/>
    <w:rsid w:val="001B3D61"/>
    <w:rsid w:val="001B4AB9"/>
    <w:rsid w:val="001B5532"/>
    <w:rsid w:val="001B5769"/>
    <w:rsid w:val="001B67D7"/>
    <w:rsid w:val="001B6899"/>
    <w:rsid w:val="001C00E1"/>
    <w:rsid w:val="001C06A0"/>
    <w:rsid w:val="001C11F0"/>
    <w:rsid w:val="001C144A"/>
    <w:rsid w:val="001C1CE3"/>
    <w:rsid w:val="001C214F"/>
    <w:rsid w:val="001C3DF5"/>
    <w:rsid w:val="001C4A34"/>
    <w:rsid w:val="001C55C9"/>
    <w:rsid w:val="001C5FAF"/>
    <w:rsid w:val="001C6654"/>
    <w:rsid w:val="001C6D0F"/>
    <w:rsid w:val="001C71E7"/>
    <w:rsid w:val="001C7CD0"/>
    <w:rsid w:val="001D1207"/>
    <w:rsid w:val="001D37AD"/>
    <w:rsid w:val="001D39F3"/>
    <w:rsid w:val="001D3CE6"/>
    <w:rsid w:val="001D513C"/>
    <w:rsid w:val="001D6A99"/>
    <w:rsid w:val="001D6DC5"/>
    <w:rsid w:val="001E213F"/>
    <w:rsid w:val="001E27A5"/>
    <w:rsid w:val="001E38AE"/>
    <w:rsid w:val="001E39AA"/>
    <w:rsid w:val="001E72D7"/>
    <w:rsid w:val="001F239A"/>
    <w:rsid w:val="001F371D"/>
    <w:rsid w:val="001F3926"/>
    <w:rsid w:val="001F3A94"/>
    <w:rsid w:val="001F401B"/>
    <w:rsid w:val="001F6323"/>
    <w:rsid w:val="001F6A53"/>
    <w:rsid w:val="001F72F1"/>
    <w:rsid w:val="001F75DF"/>
    <w:rsid w:val="001F7FBA"/>
    <w:rsid w:val="0020007D"/>
    <w:rsid w:val="00201ABF"/>
    <w:rsid w:val="00202B68"/>
    <w:rsid w:val="00203C62"/>
    <w:rsid w:val="00203D4E"/>
    <w:rsid w:val="002061B8"/>
    <w:rsid w:val="00206237"/>
    <w:rsid w:val="00207C89"/>
    <w:rsid w:val="00207F4F"/>
    <w:rsid w:val="00210AFA"/>
    <w:rsid w:val="00211BA8"/>
    <w:rsid w:val="00213A88"/>
    <w:rsid w:val="00214F65"/>
    <w:rsid w:val="002156D6"/>
    <w:rsid w:val="00215F8A"/>
    <w:rsid w:val="0021609E"/>
    <w:rsid w:val="002161BD"/>
    <w:rsid w:val="002203AA"/>
    <w:rsid w:val="00220BFF"/>
    <w:rsid w:val="00220DE6"/>
    <w:rsid w:val="002221A2"/>
    <w:rsid w:val="00222667"/>
    <w:rsid w:val="00222DD4"/>
    <w:rsid w:val="00222F8B"/>
    <w:rsid w:val="002230BD"/>
    <w:rsid w:val="002231EC"/>
    <w:rsid w:val="0022374C"/>
    <w:rsid w:val="00224835"/>
    <w:rsid w:val="00224DF8"/>
    <w:rsid w:val="00225AB2"/>
    <w:rsid w:val="00225C3C"/>
    <w:rsid w:val="00226DD4"/>
    <w:rsid w:val="00226F75"/>
    <w:rsid w:val="00226FD5"/>
    <w:rsid w:val="00227160"/>
    <w:rsid w:val="00227AF9"/>
    <w:rsid w:val="0023107A"/>
    <w:rsid w:val="002310B3"/>
    <w:rsid w:val="00231620"/>
    <w:rsid w:val="00231D95"/>
    <w:rsid w:val="002324A9"/>
    <w:rsid w:val="002324C7"/>
    <w:rsid w:val="002327A1"/>
    <w:rsid w:val="002327CC"/>
    <w:rsid w:val="0023492F"/>
    <w:rsid w:val="0023561F"/>
    <w:rsid w:val="00235DD3"/>
    <w:rsid w:val="00237A37"/>
    <w:rsid w:val="00240984"/>
    <w:rsid w:val="002411D3"/>
    <w:rsid w:val="00241A74"/>
    <w:rsid w:val="00242CFB"/>
    <w:rsid w:val="002435CD"/>
    <w:rsid w:val="002442FC"/>
    <w:rsid w:val="00244E59"/>
    <w:rsid w:val="002451B5"/>
    <w:rsid w:val="002454A9"/>
    <w:rsid w:val="00245DA2"/>
    <w:rsid w:val="0024656D"/>
    <w:rsid w:val="002474A9"/>
    <w:rsid w:val="00250910"/>
    <w:rsid w:val="0025097A"/>
    <w:rsid w:val="00250DF7"/>
    <w:rsid w:val="0025118A"/>
    <w:rsid w:val="002516CD"/>
    <w:rsid w:val="00251BBE"/>
    <w:rsid w:val="00251CA1"/>
    <w:rsid w:val="00253073"/>
    <w:rsid w:val="002532AE"/>
    <w:rsid w:val="002547B5"/>
    <w:rsid w:val="00254D8A"/>
    <w:rsid w:val="00255B49"/>
    <w:rsid w:val="00256FBF"/>
    <w:rsid w:val="00257122"/>
    <w:rsid w:val="00257CBA"/>
    <w:rsid w:val="00260A20"/>
    <w:rsid w:val="0026328C"/>
    <w:rsid w:val="00263899"/>
    <w:rsid w:val="00264138"/>
    <w:rsid w:val="00265214"/>
    <w:rsid w:val="0026575F"/>
    <w:rsid w:val="002660A3"/>
    <w:rsid w:val="00267DC6"/>
    <w:rsid w:val="0027143A"/>
    <w:rsid w:val="00272CE4"/>
    <w:rsid w:val="0027334B"/>
    <w:rsid w:val="0027349A"/>
    <w:rsid w:val="00274049"/>
    <w:rsid w:val="002748A1"/>
    <w:rsid w:val="00274BEE"/>
    <w:rsid w:val="00276A0E"/>
    <w:rsid w:val="002801C9"/>
    <w:rsid w:val="00282098"/>
    <w:rsid w:val="002827B1"/>
    <w:rsid w:val="0028288E"/>
    <w:rsid w:val="00282FB7"/>
    <w:rsid w:val="002837F9"/>
    <w:rsid w:val="00283882"/>
    <w:rsid w:val="002841C3"/>
    <w:rsid w:val="002845BB"/>
    <w:rsid w:val="00285307"/>
    <w:rsid w:val="00285BF1"/>
    <w:rsid w:val="00285DAE"/>
    <w:rsid w:val="0028619B"/>
    <w:rsid w:val="00286E43"/>
    <w:rsid w:val="00287474"/>
    <w:rsid w:val="0029051C"/>
    <w:rsid w:val="0029107E"/>
    <w:rsid w:val="00291CBD"/>
    <w:rsid w:val="002922DA"/>
    <w:rsid w:val="00293B31"/>
    <w:rsid w:val="00294E97"/>
    <w:rsid w:val="00295018"/>
    <w:rsid w:val="00295299"/>
    <w:rsid w:val="00296430"/>
    <w:rsid w:val="00296B50"/>
    <w:rsid w:val="00297801"/>
    <w:rsid w:val="00297E00"/>
    <w:rsid w:val="002A00BB"/>
    <w:rsid w:val="002A1C2E"/>
    <w:rsid w:val="002A23B4"/>
    <w:rsid w:val="002A2B7A"/>
    <w:rsid w:val="002A31AA"/>
    <w:rsid w:val="002A3790"/>
    <w:rsid w:val="002A5E26"/>
    <w:rsid w:val="002A6628"/>
    <w:rsid w:val="002A6D42"/>
    <w:rsid w:val="002A7A7C"/>
    <w:rsid w:val="002A7C74"/>
    <w:rsid w:val="002B0C63"/>
    <w:rsid w:val="002B0E28"/>
    <w:rsid w:val="002B1A6D"/>
    <w:rsid w:val="002B1EE3"/>
    <w:rsid w:val="002B2BDB"/>
    <w:rsid w:val="002B3066"/>
    <w:rsid w:val="002B4403"/>
    <w:rsid w:val="002B4623"/>
    <w:rsid w:val="002B5C9A"/>
    <w:rsid w:val="002B70B2"/>
    <w:rsid w:val="002B7381"/>
    <w:rsid w:val="002B7A42"/>
    <w:rsid w:val="002C14B6"/>
    <w:rsid w:val="002C14F0"/>
    <w:rsid w:val="002C1FC8"/>
    <w:rsid w:val="002C2270"/>
    <w:rsid w:val="002C2467"/>
    <w:rsid w:val="002C2706"/>
    <w:rsid w:val="002C2A2A"/>
    <w:rsid w:val="002C2B7C"/>
    <w:rsid w:val="002C327F"/>
    <w:rsid w:val="002C4424"/>
    <w:rsid w:val="002C5D6D"/>
    <w:rsid w:val="002C5E45"/>
    <w:rsid w:val="002C6122"/>
    <w:rsid w:val="002C68AC"/>
    <w:rsid w:val="002C6B5C"/>
    <w:rsid w:val="002C6D9E"/>
    <w:rsid w:val="002C7F89"/>
    <w:rsid w:val="002D01D8"/>
    <w:rsid w:val="002D0C95"/>
    <w:rsid w:val="002D146C"/>
    <w:rsid w:val="002D2FEC"/>
    <w:rsid w:val="002D33AE"/>
    <w:rsid w:val="002D43B7"/>
    <w:rsid w:val="002D6124"/>
    <w:rsid w:val="002D72AE"/>
    <w:rsid w:val="002D753F"/>
    <w:rsid w:val="002E056B"/>
    <w:rsid w:val="002E08BE"/>
    <w:rsid w:val="002E1F1D"/>
    <w:rsid w:val="002E2E30"/>
    <w:rsid w:val="002E3316"/>
    <w:rsid w:val="002E366F"/>
    <w:rsid w:val="002E5A55"/>
    <w:rsid w:val="002E7121"/>
    <w:rsid w:val="002E720C"/>
    <w:rsid w:val="002E76C4"/>
    <w:rsid w:val="002E76CE"/>
    <w:rsid w:val="002F01F4"/>
    <w:rsid w:val="002F126E"/>
    <w:rsid w:val="002F15A8"/>
    <w:rsid w:val="002F22A7"/>
    <w:rsid w:val="002F2F49"/>
    <w:rsid w:val="002F34DB"/>
    <w:rsid w:val="002F5BED"/>
    <w:rsid w:val="002F5D85"/>
    <w:rsid w:val="002F6DF0"/>
    <w:rsid w:val="002F6E84"/>
    <w:rsid w:val="00300EFB"/>
    <w:rsid w:val="003011BF"/>
    <w:rsid w:val="00301E31"/>
    <w:rsid w:val="00302946"/>
    <w:rsid w:val="00302B8A"/>
    <w:rsid w:val="00303302"/>
    <w:rsid w:val="00303A63"/>
    <w:rsid w:val="00303ACA"/>
    <w:rsid w:val="00305368"/>
    <w:rsid w:val="00305F5A"/>
    <w:rsid w:val="0031044F"/>
    <w:rsid w:val="00311AC6"/>
    <w:rsid w:val="0031299E"/>
    <w:rsid w:val="0031396A"/>
    <w:rsid w:val="00315932"/>
    <w:rsid w:val="00316379"/>
    <w:rsid w:val="00316E24"/>
    <w:rsid w:val="00317297"/>
    <w:rsid w:val="003174C7"/>
    <w:rsid w:val="00320FEA"/>
    <w:rsid w:val="003215DD"/>
    <w:rsid w:val="00322B58"/>
    <w:rsid w:val="0032353E"/>
    <w:rsid w:val="0032524C"/>
    <w:rsid w:val="0032555A"/>
    <w:rsid w:val="00325C2D"/>
    <w:rsid w:val="00331350"/>
    <w:rsid w:val="00331CD0"/>
    <w:rsid w:val="0033205C"/>
    <w:rsid w:val="003323BA"/>
    <w:rsid w:val="003336DC"/>
    <w:rsid w:val="00333DEE"/>
    <w:rsid w:val="00334187"/>
    <w:rsid w:val="003342CE"/>
    <w:rsid w:val="00334F08"/>
    <w:rsid w:val="003350AA"/>
    <w:rsid w:val="00335AFE"/>
    <w:rsid w:val="00336BA3"/>
    <w:rsid w:val="003377C7"/>
    <w:rsid w:val="003407C2"/>
    <w:rsid w:val="00341CBA"/>
    <w:rsid w:val="00341EB5"/>
    <w:rsid w:val="0034232F"/>
    <w:rsid w:val="00343F21"/>
    <w:rsid w:val="0034464F"/>
    <w:rsid w:val="003453C1"/>
    <w:rsid w:val="00346002"/>
    <w:rsid w:val="003479BE"/>
    <w:rsid w:val="00350923"/>
    <w:rsid w:val="00351280"/>
    <w:rsid w:val="003539B1"/>
    <w:rsid w:val="00355177"/>
    <w:rsid w:val="00357092"/>
    <w:rsid w:val="00357D63"/>
    <w:rsid w:val="00361A98"/>
    <w:rsid w:val="00362050"/>
    <w:rsid w:val="003625B4"/>
    <w:rsid w:val="00362AA4"/>
    <w:rsid w:val="0036361F"/>
    <w:rsid w:val="00365515"/>
    <w:rsid w:val="00365D1E"/>
    <w:rsid w:val="003669A1"/>
    <w:rsid w:val="0036716B"/>
    <w:rsid w:val="003677F1"/>
    <w:rsid w:val="003728B5"/>
    <w:rsid w:val="00373247"/>
    <w:rsid w:val="00373476"/>
    <w:rsid w:val="00373DA6"/>
    <w:rsid w:val="00374B69"/>
    <w:rsid w:val="00374C7D"/>
    <w:rsid w:val="00376302"/>
    <w:rsid w:val="00377E91"/>
    <w:rsid w:val="00380D22"/>
    <w:rsid w:val="00382F99"/>
    <w:rsid w:val="0038365D"/>
    <w:rsid w:val="00384FC1"/>
    <w:rsid w:val="00385F58"/>
    <w:rsid w:val="0038676C"/>
    <w:rsid w:val="00386886"/>
    <w:rsid w:val="003870A8"/>
    <w:rsid w:val="00390281"/>
    <w:rsid w:val="00390CEF"/>
    <w:rsid w:val="00390FD2"/>
    <w:rsid w:val="00391A12"/>
    <w:rsid w:val="003928E1"/>
    <w:rsid w:val="003948FA"/>
    <w:rsid w:val="00394981"/>
    <w:rsid w:val="00395FFC"/>
    <w:rsid w:val="00396CF3"/>
    <w:rsid w:val="00396EF1"/>
    <w:rsid w:val="00397763"/>
    <w:rsid w:val="003A112F"/>
    <w:rsid w:val="003A425C"/>
    <w:rsid w:val="003A45DC"/>
    <w:rsid w:val="003A5173"/>
    <w:rsid w:val="003A6D50"/>
    <w:rsid w:val="003A79D4"/>
    <w:rsid w:val="003B3A00"/>
    <w:rsid w:val="003B518D"/>
    <w:rsid w:val="003B592E"/>
    <w:rsid w:val="003B5A90"/>
    <w:rsid w:val="003B6351"/>
    <w:rsid w:val="003B6AA2"/>
    <w:rsid w:val="003B72BA"/>
    <w:rsid w:val="003B72C8"/>
    <w:rsid w:val="003B7524"/>
    <w:rsid w:val="003B75F7"/>
    <w:rsid w:val="003B76A4"/>
    <w:rsid w:val="003C031D"/>
    <w:rsid w:val="003C0B58"/>
    <w:rsid w:val="003C108B"/>
    <w:rsid w:val="003C11A3"/>
    <w:rsid w:val="003C2E72"/>
    <w:rsid w:val="003C32EA"/>
    <w:rsid w:val="003C35F6"/>
    <w:rsid w:val="003C3FEB"/>
    <w:rsid w:val="003C4A68"/>
    <w:rsid w:val="003C506C"/>
    <w:rsid w:val="003C570E"/>
    <w:rsid w:val="003C642C"/>
    <w:rsid w:val="003C6D37"/>
    <w:rsid w:val="003C773E"/>
    <w:rsid w:val="003C7B51"/>
    <w:rsid w:val="003D04A1"/>
    <w:rsid w:val="003D0D8F"/>
    <w:rsid w:val="003D0E68"/>
    <w:rsid w:val="003D1B65"/>
    <w:rsid w:val="003D1C76"/>
    <w:rsid w:val="003D1E5B"/>
    <w:rsid w:val="003D2F4F"/>
    <w:rsid w:val="003D3BA3"/>
    <w:rsid w:val="003D4D17"/>
    <w:rsid w:val="003D5541"/>
    <w:rsid w:val="003D55CB"/>
    <w:rsid w:val="003D5661"/>
    <w:rsid w:val="003D589F"/>
    <w:rsid w:val="003D590F"/>
    <w:rsid w:val="003D6CEE"/>
    <w:rsid w:val="003D7C62"/>
    <w:rsid w:val="003E1155"/>
    <w:rsid w:val="003E1579"/>
    <w:rsid w:val="003E3C0D"/>
    <w:rsid w:val="003E48F2"/>
    <w:rsid w:val="003E4C81"/>
    <w:rsid w:val="003E5B8D"/>
    <w:rsid w:val="003E5CC3"/>
    <w:rsid w:val="003E6CC1"/>
    <w:rsid w:val="003E6DEF"/>
    <w:rsid w:val="003E76C1"/>
    <w:rsid w:val="003E79E9"/>
    <w:rsid w:val="003F088E"/>
    <w:rsid w:val="003F0B76"/>
    <w:rsid w:val="003F1859"/>
    <w:rsid w:val="003F2649"/>
    <w:rsid w:val="003F2B14"/>
    <w:rsid w:val="003F2CCC"/>
    <w:rsid w:val="003F3D57"/>
    <w:rsid w:val="003F454B"/>
    <w:rsid w:val="003F493B"/>
    <w:rsid w:val="003F4C3F"/>
    <w:rsid w:val="003F5AC8"/>
    <w:rsid w:val="003F5BE1"/>
    <w:rsid w:val="003F68B0"/>
    <w:rsid w:val="003F732F"/>
    <w:rsid w:val="003F769C"/>
    <w:rsid w:val="003F7C23"/>
    <w:rsid w:val="00400148"/>
    <w:rsid w:val="004005B7"/>
    <w:rsid w:val="00401A6D"/>
    <w:rsid w:val="0040236A"/>
    <w:rsid w:val="004025B2"/>
    <w:rsid w:val="00402F9F"/>
    <w:rsid w:val="004046EC"/>
    <w:rsid w:val="00405950"/>
    <w:rsid w:val="00407BA8"/>
    <w:rsid w:val="00407E53"/>
    <w:rsid w:val="004107B7"/>
    <w:rsid w:val="00411476"/>
    <w:rsid w:val="00411B28"/>
    <w:rsid w:val="00411BB6"/>
    <w:rsid w:val="00412B57"/>
    <w:rsid w:val="00412E06"/>
    <w:rsid w:val="00413826"/>
    <w:rsid w:val="00413DD0"/>
    <w:rsid w:val="00413FA1"/>
    <w:rsid w:val="00414248"/>
    <w:rsid w:val="00415B39"/>
    <w:rsid w:val="00416DF1"/>
    <w:rsid w:val="004203EE"/>
    <w:rsid w:val="004206FE"/>
    <w:rsid w:val="00420750"/>
    <w:rsid w:val="0042114A"/>
    <w:rsid w:val="0042139F"/>
    <w:rsid w:val="00421ACF"/>
    <w:rsid w:val="00421EF6"/>
    <w:rsid w:val="00422BFC"/>
    <w:rsid w:val="004255EE"/>
    <w:rsid w:val="00426FEA"/>
    <w:rsid w:val="004274EE"/>
    <w:rsid w:val="00430736"/>
    <w:rsid w:val="00430C62"/>
    <w:rsid w:val="00431283"/>
    <w:rsid w:val="0043372A"/>
    <w:rsid w:val="0043444F"/>
    <w:rsid w:val="004344A2"/>
    <w:rsid w:val="004350CD"/>
    <w:rsid w:val="004365E4"/>
    <w:rsid w:val="004378FD"/>
    <w:rsid w:val="00437C37"/>
    <w:rsid w:val="00440DF0"/>
    <w:rsid w:val="00441784"/>
    <w:rsid w:val="004430A8"/>
    <w:rsid w:val="004431DB"/>
    <w:rsid w:val="00443322"/>
    <w:rsid w:val="00443547"/>
    <w:rsid w:val="00443CD8"/>
    <w:rsid w:val="004443CD"/>
    <w:rsid w:val="004449CB"/>
    <w:rsid w:val="00444BF4"/>
    <w:rsid w:val="004453A6"/>
    <w:rsid w:val="004454B7"/>
    <w:rsid w:val="00445CE5"/>
    <w:rsid w:val="00446038"/>
    <w:rsid w:val="00447AA2"/>
    <w:rsid w:val="004504DA"/>
    <w:rsid w:val="00450BF7"/>
    <w:rsid w:val="004515AA"/>
    <w:rsid w:val="00452D0C"/>
    <w:rsid w:val="004538DB"/>
    <w:rsid w:val="004544DD"/>
    <w:rsid w:val="00455CE2"/>
    <w:rsid w:val="004572C9"/>
    <w:rsid w:val="00457C75"/>
    <w:rsid w:val="00460E3A"/>
    <w:rsid w:val="00461771"/>
    <w:rsid w:val="00461C01"/>
    <w:rsid w:val="0046245C"/>
    <w:rsid w:val="0046288F"/>
    <w:rsid w:val="004637AA"/>
    <w:rsid w:val="00463BCC"/>
    <w:rsid w:val="00464275"/>
    <w:rsid w:val="0046493B"/>
    <w:rsid w:val="00465307"/>
    <w:rsid w:val="00466783"/>
    <w:rsid w:val="00467478"/>
    <w:rsid w:val="00470C02"/>
    <w:rsid w:val="0047120C"/>
    <w:rsid w:val="004717BF"/>
    <w:rsid w:val="004720FC"/>
    <w:rsid w:val="00473228"/>
    <w:rsid w:val="00474399"/>
    <w:rsid w:val="00474BEA"/>
    <w:rsid w:val="00475226"/>
    <w:rsid w:val="00475C5F"/>
    <w:rsid w:val="0047672C"/>
    <w:rsid w:val="00476C8B"/>
    <w:rsid w:val="00477E96"/>
    <w:rsid w:val="00477F96"/>
    <w:rsid w:val="0048118D"/>
    <w:rsid w:val="004815CF"/>
    <w:rsid w:val="00482FBA"/>
    <w:rsid w:val="00483AD2"/>
    <w:rsid w:val="00485022"/>
    <w:rsid w:val="00486D9E"/>
    <w:rsid w:val="00487562"/>
    <w:rsid w:val="00490508"/>
    <w:rsid w:val="00490853"/>
    <w:rsid w:val="004918AF"/>
    <w:rsid w:val="00491A8C"/>
    <w:rsid w:val="00494A14"/>
    <w:rsid w:val="00495029"/>
    <w:rsid w:val="004950AF"/>
    <w:rsid w:val="00495AA2"/>
    <w:rsid w:val="00495B3B"/>
    <w:rsid w:val="00496575"/>
    <w:rsid w:val="0049682B"/>
    <w:rsid w:val="0049757F"/>
    <w:rsid w:val="00497E13"/>
    <w:rsid w:val="004A00DE"/>
    <w:rsid w:val="004A044D"/>
    <w:rsid w:val="004A0911"/>
    <w:rsid w:val="004A0F7F"/>
    <w:rsid w:val="004A14F8"/>
    <w:rsid w:val="004A196E"/>
    <w:rsid w:val="004A2628"/>
    <w:rsid w:val="004A26DF"/>
    <w:rsid w:val="004A3B4D"/>
    <w:rsid w:val="004A5B3F"/>
    <w:rsid w:val="004A6A2C"/>
    <w:rsid w:val="004A79FD"/>
    <w:rsid w:val="004B058E"/>
    <w:rsid w:val="004B22C3"/>
    <w:rsid w:val="004B250A"/>
    <w:rsid w:val="004B2A25"/>
    <w:rsid w:val="004B4691"/>
    <w:rsid w:val="004B5369"/>
    <w:rsid w:val="004C10E5"/>
    <w:rsid w:val="004C1102"/>
    <w:rsid w:val="004C1588"/>
    <w:rsid w:val="004C1E81"/>
    <w:rsid w:val="004C2C23"/>
    <w:rsid w:val="004C304D"/>
    <w:rsid w:val="004C3BAF"/>
    <w:rsid w:val="004C3BC5"/>
    <w:rsid w:val="004C41C4"/>
    <w:rsid w:val="004C5F24"/>
    <w:rsid w:val="004C75E8"/>
    <w:rsid w:val="004C7D5D"/>
    <w:rsid w:val="004C7E4B"/>
    <w:rsid w:val="004D059E"/>
    <w:rsid w:val="004D0F50"/>
    <w:rsid w:val="004D143E"/>
    <w:rsid w:val="004D20A0"/>
    <w:rsid w:val="004D257C"/>
    <w:rsid w:val="004D2664"/>
    <w:rsid w:val="004D37BD"/>
    <w:rsid w:val="004D51FF"/>
    <w:rsid w:val="004D5260"/>
    <w:rsid w:val="004D55D3"/>
    <w:rsid w:val="004D6AE1"/>
    <w:rsid w:val="004D759C"/>
    <w:rsid w:val="004E09A9"/>
    <w:rsid w:val="004E0C74"/>
    <w:rsid w:val="004E164C"/>
    <w:rsid w:val="004E18C9"/>
    <w:rsid w:val="004E230D"/>
    <w:rsid w:val="004E2D26"/>
    <w:rsid w:val="004E3711"/>
    <w:rsid w:val="004E437D"/>
    <w:rsid w:val="004E44EA"/>
    <w:rsid w:val="004E4954"/>
    <w:rsid w:val="004E4AFB"/>
    <w:rsid w:val="004E4FFE"/>
    <w:rsid w:val="004E51AA"/>
    <w:rsid w:val="004E56CF"/>
    <w:rsid w:val="004E5DEE"/>
    <w:rsid w:val="004F0144"/>
    <w:rsid w:val="004F01F3"/>
    <w:rsid w:val="004F137C"/>
    <w:rsid w:val="004F1912"/>
    <w:rsid w:val="004F1F09"/>
    <w:rsid w:val="004F20D0"/>
    <w:rsid w:val="004F2683"/>
    <w:rsid w:val="004F2843"/>
    <w:rsid w:val="004F319B"/>
    <w:rsid w:val="004F31EE"/>
    <w:rsid w:val="004F3487"/>
    <w:rsid w:val="004F3AEA"/>
    <w:rsid w:val="004F48A2"/>
    <w:rsid w:val="004F7B67"/>
    <w:rsid w:val="0050003D"/>
    <w:rsid w:val="00500746"/>
    <w:rsid w:val="00500E72"/>
    <w:rsid w:val="00502600"/>
    <w:rsid w:val="00502C01"/>
    <w:rsid w:val="005032CD"/>
    <w:rsid w:val="00503687"/>
    <w:rsid w:val="0050393C"/>
    <w:rsid w:val="00503E09"/>
    <w:rsid w:val="00503F64"/>
    <w:rsid w:val="0050559D"/>
    <w:rsid w:val="005077DA"/>
    <w:rsid w:val="005077E7"/>
    <w:rsid w:val="0050790D"/>
    <w:rsid w:val="00507BAB"/>
    <w:rsid w:val="005104C5"/>
    <w:rsid w:val="00510A27"/>
    <w:rsid w:val="00511F04"/>
    <w:rsid w:val="00512574"/>
    <w:rsid w:val="0051283C"/>
    <w:rsid w:val="0051335F"/>
    <w:rsid w:val="0051406E"/>
    <w:rsid w:val="005148B2"/>
    <w:rsid w:val="005149D2"/>
    <w:rsid w:val="00514F0E"/>
    <w:rsid w:val="00514F8A"/>
    <w:rsid w:val="00515757"/>
    <w:rsid w:val="00515F5D"/>
    <w:rsid w:val="00516A6A"/>
    <w:rsid w:val="00516B0D"/>
    <w:rsid w:val="00516C56"/>
    <w:rsid w:val="0051772B"/>
    <w:rsid w:val="00517EA3"/>
    <w:rsid w:val="005201B1"/>
    <w:rsid w:val="00521EC0"/>
    <w:rsid w:val="00522316"/>
    <w:rsid w:val="00522893"/>
    <w:rsid w:val="005244F3"/>
    <w:rsid w:val="00524C7A"/>
    <w:rsid w:val="00527038"/>
    <w:rsid w:val="0052724E"/>
    <w:rsid w:val="00527F79"/>
    <w:rsid w:val="0053026C"/>
    <w:rsid w:val="005314CD"/>
    <w:rsid w:val="00531913"/>
    <w:rsid w:val="0053199B"/>
    <w:rsid w:val="005326ED"/>
    <w:rsid w:val="005328BC"/>
    <w:rsid w:val="00533B4F"/>
    <w:rsid w:val="005341DB"/>
    <w:rsid w:val="00534B16"/>
    <w:rsid w:val="00535190"/>
    <w:rsid w:val="0053545C"/>
    <w:rsid w:val="005357B9"/>
    <w:rsid w:val="00535B37"/>
    <w:rsid w:val="00536460"/>
    <w:rsid w:val="005365C1"/>
    <w:rsid w:val="005368F7"/>
    <w:rsid w:val="005371BE"/>
    <w:rsid w:val="005374CA"/>
    <w:rsid w:val="0053757F"/>
    <w:rsid w:val="005405EA"/>
    <w:rsid w:val="005405F7"/>
    <w:rsid w:val="00540F15"/>
    <w:rsid w:val="005412A3"/>
    <w:rsid w:val="0054189F"/>
    <w:rsid w:val="00541C23"/>
    <w:rsid w:val="00541CF9"/>
    <w:rsid w:val="00542AE0"/>
    <w:rsid w:val="00543A7C"/>
    <w:rsid w:val="00543F46"/>
    <w:rsid w:val="00544D87"/>
    <w:rsid w:val="00545A3E"/>
    <w:rsid w:val="00545D90"/>
    <w:rsid w:val="005463FD"/>
    <w:rsid w:val="0054725F"/>
    <w:rsid w:val="00547E24"/>
    <w:rsid w:val="00550209"/>
    <w:rsid w:val="00550483"/>
    <w:rsid w:val="00551279"/>
    <w:rsid w:val="00552ED4"/>
    <w:rsid w:val="00555571"/>
    <w:rsid w:val="00561650"/>
    <w:rsid w:val="0056211C"/>
    <w:rsid w:val="0056213A"/>
    <w:rsid w:val="00562DA3"/>
    <w:rsid w:val="005637C2"/>
    <w:rsid w:val="00563B04"/>
    <w:rsid w:val="00563FFC"/>
    <w:rsid w:val="005648B8"/>
    <w:rsid w:val="00564F5C"/>
    <w:rsid w:val="0056578C"/>
    <w:rsid w:val="00565928"/>
    <w:rsid w:val="00571119"/>
    <w:rsid w:val="00571532"/>
    <w:rsid w:val="00572F32"/>
    <w:rsid w:val="00573610"/>
    <w:rsid w:val="00575601"/>
    <w:rsid w:val="005778B4"/>
    <w:rsid w:val="00581D2C"/>
    <w:rsid w:val="0058252E"/>
    <w:rsid w:val="00585528"/>
    <w:rsid w:val="00585D02"/>
    <w:rsid w:val="00586015"/>
    <w:rsid w:val="00586DE2"/>
    <w:rsid w:val="005879BA"/>
    <w:rsid w:val="00591468"/>
    <w:rsid w:val="0059191A"/>
    <w:rsid w:val="00592E3F"/>
    <w:rsid w:val="00594B87"/>
    <w:rsid w:val="00595CCC"/>
    <w:rsid w:val="00595D39"/>
    <w:rsid w:val="00595E29"/>
    <w:rsid w:val="00596A90"/>
    <w:rsid w:val="0059731D"/>
    <w:rsid w:val="0059778B"/>
    <w:rsid w:val="00597CAE"/>
    <w:rsid w:val="00597EB4"/>
    <w:rsid w:val="005A10E2"/>
    <w:rsid w:val="005A17EF"/>
    <w:rsid w:val="005A1DC2"/>
    <w:rsid w:val="005A22A4"/>
    <w:rsid w:val="005A2367"/>
    <w:rsid w:val="005A27C2"/>
    <w:rsid w:val="005A34DB"/>
    <w:rsid w:val="005A469F"/>
    <w:rsid w:val="005A4A13"/>
    <w:rsid w:val="005A5153"/>
    <w:rsid w:val="005A68F0"/>
    <w:rsid w:val="005A7321"/>
    <w:rsid w:val="005A7861"/>
    <w:rsid w:val="005A7869"/>
    <w:rsid w:val="005A7E69"/>
    <w:rsid w:val="005B22F2"/>
    <w:rsid w:val="005B2332"/>
    <w:rsid w:val="005B2D7C"/>
    <w:rsid w:val="005B2EB2"/>
    <w:rsid w:val="005B338B"/>
    <w:rsid w:val="005B3574"/>
    <w:rsid w:val="005B5007"/>
    <w:rsid w:val="005B5271"/>
    <w:rsid w:val="005B5907"/>
    <w:rsid w:val="005B5EE4"/>
    <w:rsid w:val="005B6503"/>
    <w:rsid w:val="005B6F90"/>
    <w:rsid w:val="005C0A99"/>
    <w:rsid w:val="005C171D"/>
    <w:rsid w:val="005C2895"/>
    <w:rsid w:val="005C418F"/>
    <w:rsid w:val="005C54D5"/>
    <w:rsid w:val="005C635D"/>
    <w:rsid w:val="005C7486"/>
    <w:rsid w:val="005C78EC"/>
    <w:rsid w:val="005C7B41"/>
    <w:rsid w:val="005D1387"/>
    <w:rsid w:val="005D17C2"/>
    <w:rsid w:val="005D1AE9"/>
    <w:rsid w:val="005D2327"/>
    <w:rsid w:val="005D2D41"/>
    <w:rsid w:val="005D3B9E"/>
    <w:rsid w:val="005D3E3E"/>
    <w:rsid w:val="005D3F77"/>
    <w:rsid w:val="005D5479"/>
    <w:rsid w:val="005D557D"/>
    <w:rsid w:val="005D58AF"/>
    <w:rsid w:val="005D5900"/>
    <w:rsid w:val="005D5A34"/>
    <w:rsid w:val="005D700B"/>
    <w:rsid w:val="005D7A98"/>
    <w:rsid w:val="005E022C"/>
    <w:rsid w:val="005E111A"/>
    <w:rsid w:val="005E117D"/>
    <w:rsid w:val="005E139E"/>
    <w:rsid w:val="005E2255"/>
    <w:rsid w:val="005E27DF"/>
    <w:rsid w:val="005E3C8B"/>
    <w:rsid w:val="005E3F2E"/>
    <w:rsid w:val="005E4369"/>
    <w:rsid w:val="005E605F"/>
    <w:rsid w:val="005E613D"/>
    <w:rsid w:val="005F0AA0"/>
    <w:rsid w:val="005F0E7A"/>
    <w:rsid w:val="005F0F2E"/>
    <w:rsid w:val="005F16F3"/>
    <w:rsid w:val="005F3729"/>
    <w:rsid w:val="005F56B7"/>
    <w:rsid w:val="005F5D7F"/>
    <w:rsid w:val="005F70D2"/>
    <w:rsid w:val="005F7D53"/>
    <w:rsid w:val="005F7EFF"/>
    <w:rsid w:val="00600A63"/>
    <w:rsid w:val="00600D03"/>
    <w:rsid w:val="006014F7"/>
    <w:rsid w:val="00601F25"/>
    <w:rsid w:val="00603CF6"/>
    <w:rsid w:val="00604765"/>
    <w:rsid w:val="006048C6"/>
    <w:rsid w:val="0060502A"/>
    <w:rsid w:val="00606294"/>
    <w:rsid w:val="00607220"/>
    <w:rsid w:val="00607A2B"/>
    <w:rsid w:val="00607F6E"/>
    <w:rsid w:val="00611680"/>
    <w:rsid w:val="0061308E"/>
    <w:rsid w:val="006136B9"/>
    <w:rsid w:val="00614734"/>
    <w:rsid w:val="006147AE"/>
    <w:rsid w:val="00615C72"/>
    <w:rsid w:val="006162BF"/>
    <w:rsid w:val="00616B1A"/>
    <w:rsid w:val="006176CC"/>
    <w:rsid w:val="006202BF"/>
    <w:rsid w:val="00622AF6"/>
    <w:rsid w:val="00623580"/>
    <w:rsid w:val="00623EAB"/>
    <w:rsid w:val="006242E3"/>
    <w:rsid w:val="00624DBB"/>
    <w:rsid w:val="0062520D"/>
    <w:rsid w:val="0062576D"/>
    <w:rsid w:val="00625A08"/>
    <w:rsid w:val="006270DD"/>
    <w:rsid w:val="006278CE"/>
    <w:rsid w:val="006306AB"/>
    <w:rsid w:val="00631123"/>
    <w:rsid w:val="006311AC"/>
    <w:rsid w:val="006312F0"/>
    <w:rsid w:val="006315CD"/>
    <w:rsid w:val="00632843"/>
    <w:rsid w:val="00632F1F"/>
    <w:rsid w:val="00633754"/>
    <w:rsid w:val="0063437C"/>
    <w:rsid w:val="0063494E"/>
    <w:rsid w:val="00635948"/>
    <w:rsid w:val="006359C5"/>
    <w:rsid w:val="00635C55"/>
    <w:rsid w:val="00637D6A"/>
    <w:rsid w:val="00640196"/>
    <w:rsid w:val="00640559"/>
    <w:rsid w:val="006409C8"/>
    <w:rsid w:val="00640CD2"/>
    <w:rsid w:val="00640F80"/>
    <w:rsid w:val="006416A8"/>
    <w:rsid w:val="00642626"/>
    <w:rsid w:val="006449B8"/>
    <w:rsid w:val="0064520D"/>
    <w:rsid w:val="00646672"/>
    <w:rsid w:val="00647431"/>
    <w:rsid w:val="00650409"/>
    <w:rsid w:val="00651526"/>
    <w:rsid w:val="00652161"/>
    <w:rsid w:val="006523BD"/>
    <w:rsid w:val="00652E44"/>
    <w:rsid w:val="006546FE"/>
    <w:rsid w:val="00654FEC"/>
    <w:rsid w:val="00655D63"/>
    <w:rsid w:val="00656B59"/>
    <w:rsid w:val="00657DF8"/>
    <w:rsid w:val="00657F8D"/>
    <w:rsid w:val="00660D52"/>
    <w:rsid w:val="00660F7C"/>
    <w:rsid w:val="00661275"/>
    <w:rsid w:val="006619E6"/>
    <w:rsid w:val="00661F6E"/>
    <w:rsid w:val="006621E6"/>
    <w:rsid w:val="00662297"/>
    <w:rsid w:val="00662BFD"/>
    <w:rsid w:val="006654D9"/>
    <w:rsid w:val="00665B7A"/>
    <w:rsid w:val="006672F2"/>
    <w:rsid w:val="0066752E"/>
    <w:rsid w:val="00667A8E"/>
    <w:rsid w:val="00667FC6"/>
    <w:rsid w:val="00670687"/>
    <w:rsid w:val="00671044"/>
    <w:rsid w:val="00671AC4"/>
    <w:rsid w:val="00671EFD"/>
    <w:rsid w:val="006724DD"/>
    <w:rsid w:val="00672848"/>
    <w:rsid w:val="00672F75"/>
    <w:rsid w:val="0067415C"/>
    <w:rsid w:val="00675863"/>
    <w:rsid w:val="0067602B"/>
    <w:rsid w:val="0067610B"/>
    <w:rsid w:val="0067616F"/>
    <w:rsid w:val="00676A23"/>
    <w:rsid w:val="006771A8"/>
    <w:rsid w:val="006773C7"/>
    <w:rsid w:val="006776AD"/>
    <w:rsid w:val="00677FA2"/>
    <w:rsid w:val="00680A7B"/>
    <w:rsid w:val="006831AD"/>
    <w:rsid w:val="00683BF6"/>
    <w:rsid w:val="00686387"/>
    <w:rsid w:val="006873BB"/>
    <w:rsid w:val="00690101"/>
    <w:rsid w:val="0069135B"/>
    <w:rsid w:val="006915DA"/>
    <w:rsid w:val="00691AED"/>
    <w:rsid w:val="00692213"/>
    <w:rsid w:val="0069281F"/>
    <w:rsid w:val="006931C0"/>
    <w:rsid w:val="00693C8B"/>
    <w:rsid w:val="00695A55"/>
    <w:rsid w:val="00695D83"/>
    <w:rsid w:val="00696A98"/>
    <w:rsid w:val="00696C0E"/>
    <w:rsid w:val="006972A7"/>
    <w:rsid w:val="006A0219"/>
    <w:rsid w:val="006A045F"/>
    <w:rsid w:val="006A182F"/>
    <w:rsid w:val="006A27BE"/>
    <w:rsid w:val="006A332A"/>
    <w:rsid w:val="006A40F9"/>
    <w:rsid w:val="006A492A"/>
    <w:rsid w:val="006A4F9E"/>
    <w:rsid w:val="006A57C1"/>
    <w:rsid w:val="006A60D0"/>
    <w:rsid w:val="006A78AE"/>
    <w:rsid w:val="006A7984"/>
    <w:rsid w:val="006B081D"/>
    <w:rsid w:val="006B1461"/>
    <w:rsid w:val="006B1638"/>
    <w:rsid w:val="006B2367"/>
    <w:rsid w:val="006B2E73"/>
    <w:rsid w:val="006B3795"/>
    <w:rsid w:val="006B3BA5"/>
    <w:rsid w:val="006B431C"/>
    <w:rsid w:val="006B44B1"/>
    <w:rsid w:val="006B4F6F"/>
    <w:rsid w:val="006B534C"/>
    <w:rsid w:val="006B61DD"/>
    <w:rsid w:val="006B6DB6"/>
    <w:rsid w:val="006B6E27"/>
    <w:rsid w:val="006B73C1"/>
    <w:rsid w:val="006C084A"/>
    <w:rsid w:val="006C0E15"/>
    <w:rsid w:val="006C2402"/>
    <w:rsid w:val="006C24A7"/>
    <w:rsid w:val="006C2835"/>
    <w:rsid w:val="006C2CC7"/>
    <w:rsid w:val="006C384C"/>
    <w:rsid w:val="006C4C89"/>
    <w:rsid w:val="006C5B7B"/>
    <w:rsid w:val="006C6414"/>
    <w:rsid w:val="006C6EBD"/>
    <w:rsid w:val="006D104F"/>
    <w:rsid w:val="006D20C3"/>
    <w:rsid w:val="006D282A"/>
    <w:rsid w:val="006D2F68"/>
    <w:rsid w:val="006D4524"/>
    <w:rsid w:val="006D46E7"/>
    <w:rsid w:val="006D542B"/>
    <w:rsid w:val="006D61A3"/>
    <w:rsid w:val="006D69A9"/>
    <w:rsid w:val="006D6E6A"/>
    <w:rsid w:val="006D6F0B"/>
    <w:rsid w:val="006E1280"/>
    <w:rsid w:val="006E1615"/>
    <w:rsid w:val="006E1A7B"/>
    <w:rsid w:val="006E4735"/>
    <w:rsid w:val="006E4887"/>
    <w:rsid w:val="006E58BE"/>
    <w:rsid w:val="006E6A62"/>
    <w:rsid w:val="006E79DC"/>
    <w:rsid w:val="006E7EC4"/>
    <w:rsid w:val="006F18B2"/>
    <w:rsid w:val="006F1ACC"/>
    <w:rsid w:val="006F2556"/>
    <w:rsid w:val="006F3511"/>
    <w:rsid w:val="006F3657"/>
    <w:rsid w:val="006F4DA0"/>
    <w:rsid w:val="006F666D"/>
    <w:rsid w:val="006F7DE3"/>
    <w:rsid w:val="0070059F"/>
    <w:rsid w:val="00701D3E"/>
    <w:rsid w:val="00702A02"/>
    <w:rsid w:val="007039E5"/>
    <w:rsid w:val="00705A10"/>
    <w:rsid w:val="00705F46"/>
    <w:rsid w:val="00706C6B"/>
    <w:rsid w:val="00707117"/>
    <w:rsid w:val="00707A7F"/>
    <w:rsid w:val="00710A81"/>
    <w:rsid w:val="00710AB5"/>
    <w:rsid w:val="00711921"/>
    <w:rsid w:val="00712B8A"/>
    <w:rsid w:val="00712DCC"/>
    <w:rsid w:val="00712FE3"/>
    <w:rsid w:val="007143A9"/>
    <w:rsid w:val="00714EA0"/>
    <w:rsid w:val="007151E3"/>
    <w:rsid w:val="007155C7"/>
    <w:rsid w:val="00716071"/>
    <w:rsid w:val="007171FA"/>
    <w:rsid w:val="00720B4C"/>
    <w:rsid w:val="00720D54"/>
    <w:rsid w:val="00720FE8"/>
    <w:rsid w:val="007219A4"/>
    <w:rsid w:val="00721BCA"/>
    <w:rsid w:val="00721F63"/>
    <w:rsid w:val="00722FB4"/>
    <w:rsid w:val="00723586"/>
    <w:rsid w:val="00725049"/>
    <w:rsid w:val="00725143"/>
    <w:rsid w:val="00727380"/>
    <w:rsid w:val="00732481"/>
    <w:rsid w:val="00732A15"/>
    <w:rsid w:val="0073537E"/>
    <w:rsid w:val="00735977"/>
    <w:rsid w:val="00737C33"/>
    <w:rsid w:val="00737D1E"/>
    <w:rsid w:val="007403AB"/>
    <w:rsid w:val="00740439"/>
    <w:rsid w:val="00740934"/>
    <w:rsid w:val="00740E7E"/>
    <w:rsid w:val="00740FA3"/>
    <w:rsid w:val="00742004"/>
    <w:rsid w:val="00742C6E"/>
    <w:rsid w:val="00743940"/>
    <w:rsid w:val="00744E5C"/>
    <w:rsid w:val="00745145"/>
    <w:rsid w:val="0074517D"/>
    <w:rsid w:val="0074710E"/>
    <w:rsid w:val="00750977"/>
    <w:rsid w:val="00750E53"/>
    <w:rsid w:val="00751E09"/>
    <w:rsid w:val="00751F3F"/>
    <w:rsid w:val="0075244F"/>
    <w:rsid w:val="00752525"/>
    <w:rsid w:val="007528FB"/>
    <w:rsid w:val="0075390C"/>
    <w:rsid w:val="0075399A"/>
    <w:rsid w:val="00753BD3"/>
    <w:rsid w:val="00755519"/>
    <w:rsid w:val="00755B07"/>
    <w:rsid w:val="00755B87"/>
    <w:rsid w:val="0075609D"/>
    <w:rsid w:val="00756786"/>
    <w:rsid w:val="00756961"/>
    <w:rsid w:val="00756B55"/>
    <w:rsid w:val="00756C47"/>
    <w:rsid w:val="00756EC5"/>
    <w:rsid w:val="0075741C"/>
    <w:rsid w:val="007579EE"/>
    <w:rsid w:val="007604C6"/>
    <w:rsid w:val="00760F7B"/>
    <w:rsid w:val="007617B6"/>
    <w:rsid w:val="00762C8F"/>
    <w:rsid w:val="007637E0"/>
    <w:rsid w:val="007646C7"/>
    <w:rsid w:val="0076487F"/>
    <w:rsid w:val="007658B0"/>
    <w:rsid w:val="007665E3"/>
    <w:rsid w:val="007667DC"/>
    <w:rsid w:val="00766FE7"/>
    <w:rsid w:val="00767198"/>
    <w:rsid w:val="00770829"/>
    <w:rsid w:val="00771847"/>
    <w:rsid w:val="00772DB5"/>
    <w:rsid w:val="007755FF"/>
    <w:rsid w:val="00775802"/>
    <w:rsid w:val="00776CF2"/>
    <w:rsid w:val="00777A95"/>
    <w:rsid w:val="0078076F"/>
    <w:rsid w:val="00780828"/>
    <w:rsid w:val="00780DFB"/>
    <w:rsid w:val="00782C92"/>
    <w:rsid w:val="007834F8"/>
    <w:rsid w:val="00784916"/>
    <w:rsid w:val="00785B06"/>
    <w:rsid w:val="00786714"/>
    <w:rsid w:val="007873A1"/>
    <w:rsid w:val="00787BC3"/>
    <w:rsid w:val="007908B9"/>
    <w:rsid w:val="0079145A"/>
    <w:rsid w:val="007922EA"/>
    <w:rsid w:val="007926F0"/>
    <w:rsid w:val="00792779"/>
    <w:rsid w:val="007934B3"/>
    <w:rsid w:val="00793F0C"/>
    <w:rsid w:val="0079483E"/>
    <w:rsid w:val="00794E3C"/>
    <w:rsid w:val="0079514C"/>
    <w:rsid w:val="0079614B"/>
    <w:rsid w:val="007963CB"/>
    <w:rsid w:val="0079654D"/>
    <w:rsid w:val="00796BA0"/>
    <w:rsid w:val="007970EC"/>
    <w:rsid w:val="007976F8"/>
    <w:rsid w:val="00797B36"/>
    <w:rsid w:val="00797F97"/>
    <w:rsid w:val="007A0B2A"/>
    <w:rsid w:val="007A2404"/>
    <w:rsid w:val="007A2AFE"/>
    <w:rsid w:val="007A34BC"/>
    <w:rsid w:val="007A3A6C"/>
    <w:rsid w:val="007A5673"/>
    <w:rsid w:val="007A591A"/>
    <w:rsid w:val="007A6CC8"/>
    <w:rsid w:val="007A7633"/>
    <w:rsid w:val="007A7644"/>
    <w:rsid w:val="007A78C1"/>
    <w:rsid w:val="007B03F7"/>
    <w:rsid w:val="007B0F72"/>
    <w:rsid w:val="007B175C"/>
    <w:rsid w:val="007B201C"/>
    <w:rsid w:val="007B2344"/>
    <w:rsid w:val="007B49CD"/>
    <w:rsid w:val="007B4C7E"/>
    <w:rsid w:val="007B57EC"/>
    <w:rsid w:val="007B5AFB"/>
    <w:rsid w:val="007B6FF4"/>
    <w:rsid w:val="007B77BD"/>
    <w:rsid w:val="007C3581"/>
    <w:rsid w:val="007C397F"/>
    <w:rsid w:val="007C3A63"/>
    <w:rsid w:val="007C3ECE"/>
    <w:rsid w:val="007C42B3"/>
    <w:rsid w:val="007C4A83"/>
    <w:rsid w:val="007C4BE7"/>
    <w:rsid w:val="007C4E08"/>
    <w:rsid w:val="007C51FF"/>
    <w:rsid w:val="007C563B"/>
    <w:rsid w:val="007C60FF"/>
    <w:rsid w:val="007D07AE"/>
    <w:rsid w:val="007D0943"/>
    <w:rsid w:val="007D1B4F"/>
    <w:rsid w:val="007D21E1"/>
    <w:rsid w:val="007D2293"/>
    <w:rsid w:val="007D4D9C"/>
    <w:rsid w:val="007D5629"/>
    <w:rsid w:val="007D58F7"/>
    <w:rsid w:val="007D6638"/>
    <w:rsid w:val="007E07FA"/>
    <w:rsid w:val="007E0807"/>
    <w:rsid w:val="007E0A2D"/>
    <w:rsid w:val="007E1354"/>
    <w:rsid w:val="007E144C"/>
    <w:rsid w:val="007E19C7"/>
    <w:rsid w:val="007E2719"/>
    <w:rsid w:val="007E3AE5"/>
    <w:rsid w:val="007E3BE3"/>
    <w:rsid w:val="007E4B27"/>
    <w:rsid w:val="007E5075"/>
    <w:rsid w:val="007E5D2E"/>
    <w:rsid w:val="007E6B5B"/>
    <w:rsid w:val="007E6C06"/>
    <w:rsid w:val="007E7841"/>
    <w:rsid w:val="007E7E32"/>
    <w:rsid w:val="007E7F9A"/>
    <w:rsid w:val="007F05BD"/>
    <w:rsid w:val="007F12E3"/>
    <w:rsid w:val="007F3CAD"/>
    <w:rsid w:val="007F44CE"/>
    <w:rsid w:val="007F4E57"/>
    <w:rsid w:val="007F5286"/>
    <w:rsid w:val="007F56F8"/>
    <w:rsid w:val="007F5E28"/>
    <w:rsid w:val="007F6218"/>
    <w:rsid w:val="007F7B77"/>
    <w:rsid w:val="008002B3"/>
    <w:rsid w:val="00801E0C"/>
    <w:rsid w:val="0080472F"/>
    <w:rsid w:val="00804E4F"/>
    <w:rsid w:val="008058F0"/>
    <w:rsid w:val="00806465"/>
    <w:rsid w:val="00806C2D"/>
    <w:rsid w:val="00806E03"/>
    <w:rsid w:val="0080749C"/>
    <w:rsid w:val="008077E0"/>
    <w:rsid w:val="00807FDC"/>
    <w:rsid w:val="008105CA"/>
    <w:rsid w:val="008107F6"/>
    <w:rsid w:val="00810E75"/>
    <w:rsid w:val="008130C5"/>
    <w:rsid w:val="008131C7"/>
    <w:rsid w:val="00813FDE"/>
    <w:rsid w:val="00814168"/>
    <w:rsid w:val="008155A8"/>
    <w:rsid w:val="00815A54"/>
    <w:rsid w:val="00815B70"/>
    <w:rsid w:val="008162B2"/>
    <w:rsid w:val="00816C53"/>
    <w:rsid w:val="008179CE"/>
    <w:rsid w:val="00817A41"/>
    <w:rsid w:val="00817A47"/>
    <w:rsid w:val="00817DFC"/>
    <w:rsid w:val="00820A02"/>
    <w:rsid w:val="00821B57"/>
    <w:rsid w:val="00822782"/>
    <w:rsid w:val="00822AF3"/>
    <w:rsid w:val="0082358D"/>
    <w:rsid w:val="00824042"/>
    <w:rsid w:val="008244C2"/>
    <w:rsid w:val="00824A9B"/>
    <w:rsid w:val="008250E7"/>
    <w:rsid w:val="00825404"/>
    <w:rsid w:val="00825A50"/>
    <w:rsid w:val="0082707B"/>
    <w:rsid w:val="0082761C"/>
    <w:rsid w:val="008277F7"/>
    <w:rsid w:val="0083001C"/>
    <w:rsid w:val="00830362"/>
    <w:rsid w:val="00830997"/>
    <w:rsid w:val="00830A53"/>
    <w:rsid w:val="00830D2D"/>
    <w:rsid w:val="00832B41"/>
    <w:rsid w:val="0083432D"/>
    <w:rsid w:val="008352FF"/>
    <w:rsid w:val="00835F40"/>
    <w:rsid w:val="00837B55"/>
    <w:rsid w:val="00837E52"/>
    <w:rsid w:val="00840669"/>
    <w:rsid w:val="00840C9A"/>
    <w:rsid w:val="00841C26"/>
    <w:rsid w:val="00842514"/>
    <w:rsid w:val="00842621"/>
    <w:rsid w:val="008437CF"/>
    <w:rsid w:val="0084491A"/>
    <w:rsid w:val="008452B6"/>
    <w:rsid w:val="0084592C"/>
    <w:rsid w:val="00845D88"/>
    <w:rsid w:val="008461B4"/>
    <w:rsid w:val="00846338"/>
    <w:rsid w:val="00846504"/>
    <w:rsid w:val="008473FA"/>
    <w:rsid w:val="00847490"/>
    <w:rsid w:val="00850D37"/>
    <w:rsid w:val="00852CA2"/>
    <w:rsid w:val="00853778"/>
    <w:rsid w:val="00853D6A"/>
    <w:rsid w:val="008545CE"/>
    <w:rsid w:val="008553A2"/>
    <w:rsid w:val="00855F19"/>
    <w:rsid w:val="008570F3"/>
    <w:rsid w:val="008602F8"/>
    <w:rsid w:val="00860D7B"/>
    <w:rsid w:val="0086246B"/>
    <w:rsid w:val="00862765"/>
    <w:rsid w:val="008629A0"/>
    <w:rsid w:val="008636BA"/>
    <w:rsid w:val="00864203"/>
    <w:rsid w:val="00864987"/>
    <w:rsid w:val="008715BA"/>
    <w:rsid w:val="00871EA2"/>
    <w:rsid w:val="0087208D"/>
    <w:rsid w:val="008726AA"/>
    <w:rsid w:val="00872BC9"/>
    <w:rsid w:val="0087306F"/>
    <w:rsid w:val="00873901"/>
    <w:rsid w:val="00873A3A"/>
    <w:rsid w:val="00874DBA"/>
    <w:rsid w:val="00875E72"/>
    <w:rsid w:val="00876530"/>
    <w:rsid w:val="00876BF8"/>
    <w:rsid w:val="00876DD2"/>
    <w:rsid w:val="0087784C"/>
    <w:rsid w:val="00882FE2"/>
    <w:rsid w:val="00884671"/>
    <w:rsid w:val="00885FB8"/>
    <w:rsid w:val="00887530"/>
    <w:rsid w:val="00887F2A"/>
    <w:rsid w:val="00890C94"/>
    <w:rsid w:val="00892212"/>
    <w:rsid w:val="008930B9"/>
    <w:rsid w:val="0089324B"/>
    <w:rsid w:val="00894838"/>
    <w:rsid w:val="0089628A"/>
    <w:rsid w:val="008A04EE"/>
    <w:rsid w:val="008A0ACF"/>
    <w:rsid w:val="008A0FE0"/>
    <w:rsid w:val="008A16E9"/>
    <w:rsid w:val="008A2E80"/>
    <w:rsid w:val="008A3235"/>
    <w:rsid w:val="008A4DA9"/>
    <w:rsid w:val="008A5834"/>
    <w:rsid w:val="008A59B9"/>
    <w:rsid w:val="008A68AE"/>
    <w:rsid w:val="008A7C5A"/>
    <w:rsid w:val="008B056D"/>
    <w:rsid w:val="008B0840"/>
    <w:rsid w:val="008B1FAD"/>
    <w:rsid w:val="008B223F"/>
    <w:rsid w:val="008B28D7"/>
    <w:rsid w:val="008B2AA9"/>
    <w:rsid w:val="008B3795"/>
    <w:rsid w:val="008B3FA9"/>
    <w:rsid w:val="008B4A37"/>
    <w:rsid w:val="008B51CC"/>
    <w:rsid w:val="008B5F7E"/>
    <w:rsid w:val="008B6EB3"/>
    <w:rsid w:val="008B71F7"/>
    <w:rsid w:val="008B7944"/>
    <w:rsid w:val="008B7DE6"/>
    <w:rsid w:val="008C036E"/>
    <w:rsid w:val="008C17D3"/>
    <w:rsid w:val="008C1B47"/>
    <w:rsid w:val="008C3688"/>
    <w:rsid w:val="008C380D"/>
    <w:rsid w:val="008C52A3"/>
    <w:rsid w:val="008C655C"/>
    <w:rsid w:val="008C757D"/>
    <w:rsid w:val="008C78E6"/>
    <w:rsid w:val="008D09C0"/>
    <w:rsid w:val="008D0DD9"/>
    <w:rsid w:val="008D1670"/>
    <w:rsid w:val="008D1D8E"/>
    <w:rsid w:val="008D26D1"/>
    <w:rsid w:val="008D2BC0"/>
    <w:rsid w:val="008D34D4"/>
    <w:rsid w:val="008D39F8"/>
    <w:rsid w:val="008D3F19"/>
    <w:rsid w:val="008D486B"/>
    <w:rsid w:val="008D4CDE"/>
    <w:rsid w:val="008D5177"/>
    <w:rsid w:val="008D52F5"/>
    <w:rsid w:val="008D6147"/>
    <w:rsid w:val="008D6AA2"/>
    <w:rsid w:val="008E05A9"/>
    <w:rsid w:val="008E1110"/>
    <w:rsid w:val="008E300C"/>
    <w:rsid w:val="008E3402"/>
    <w:rsid w:val="008E3E03"/>
    <w:rsid w:val="008E63D0"/>
    <w:rsid w:val="008E749D"/>
    <w:rsid w:val="008F04BC"/>
    <w:rsid w:val="008F2476"/>
    <w:rsid w:val="008F2CD0"/>
    <w:rsid w:val="008F339C"/>
    <w:rsid w:val="008F3CE2"/>
    <w:rsid w:val="008F490B"/>
    <w:rsid w:val="008F5453"/>
    <w:rsid w:val="008F5D46"/>
    <w:rsid w:val="008F6356"/>
    <w:rsid w:val="0090125B"/>
    <w:rsid w:val="00902932"/>
    <w:rsid w:val="00903EF1"/>
    <w:rsid w:val="00904423"/>
    <w:rsid w:val="009045DA"/>
    <w:rsid w:val="0090493F"/>
    <w:rsid w:val="009056F1"/>
    <w:rsid w:val="0090678B"/>
    <w:rsid w:val="00907011"/>
    <w:rsid w:val="00907922"/>
    <w:rsid w:val="0091071E"/>
    <w:rsid w:val="00910A09"/>
    <w:rsid w:val="00911B24"/>
    <w:rsid w:val="009122EA"/>
    <w:rsid w:val="00912E66"/>
    <w:rsid w:val="00913F04"/>
    <w:rsid w:val="0091430A"/>
    <w:rsid w:val="00914F90"/>
    <w:rsid w:val="00915858"/>
    <w:rsid w:val="00916333"/>
    <w:rsid w:val="00916891"/>
    <w:rsid w:val="00920BA0"/>
    <w:rsid w:val="0092104A"/>
    <w:rsid w:val="00921EC3"/>
    <w:rsid w:val="00923D4D"/>
    <w:rsid w:val="00925139"/>
    <w:rsid w:val="0093043A"/>
    <w:rsid w:val="00930DD7"/>
    <w:rsid w:val="009311F3"/>
    <w:rsid w:val="00931CBF"/>
    <w:rsid w:val="009327D9"/>
    <w:rsid w:val="00932D2B"/>
    <w:rsid w:val="00933BFA"/>
    <w:rsid w:val="00934060"/>
    <w:rsid w:val="009344AA"/>
    <w:rsid w:val="00935178"/>
    <w:rsid w:val="0093569D"/>
    <w:rsid w:val="00935C24"/>
    <w:rsid w:val="00936122"/>
    <w:rsid w:val="00936544"/>
    <w:rsid w:val="00936774"/>
    <w:rsid w:val="00936B56"/>
    <w:rsid w:val="0093740E"/>
    <w:rsid w:val="0093776F"/>
    <w:rsid w:val="00937DA5"/>
    <w:rsid w:val="00940194"/>
    <w:rsid w:val="00940285"/>
    <w:rsid w:val="00943BBA"/>
    <w:rsid w:val="00943EBF"/>
    <w:rsid w:val="0094468F"/>
    <w:rsid w:val="00944773"/>
    <w:rsid w:val="0094479D"/>
    <w:rsid w:val="00944E7F"/>
    <w:rsid w:val="009457B1"/>
    <w:rsid w:val="00946635"/>
    <w:rsid w:val="00946B9E"/>
    <w:rsid w:val="00947084"/>
    <w:rsid w:val="00947C40"/>
    <w:rsid w:val="00950AB8"/>
    <w:rsid w:val="00951398"/>
    <w:rsid w:val="00951A3C"/>
    <w:rsid w:val="00951E00"/>
    <w:rsid w:val="009524F7"/>
    <w:rsid w:val="00954446"/>
    <w:rsid w:val="00955CCF"/>
    <w:rsid w:val="00956A78"/>
    <w:rsid w:val="00956E73"/>
    <w:rsid w:val="00961057"/>
    <w:rsid w:val="00961339"/>
    <w:rsid w:val="00961390"/>
    <w:rsid w:val="0096318F"/>
    <w:rsid w:val="00963E16"/>
    <w:rsid w:val="00964EB5"/>
    <w:rsid w:val="009652B5"/>
    <w:rsid w:val="0096579E"/>
    <w:rsid w:val="00966120"/>
    <w:rsid w:val="0097052C"/>
    <w:rsid w:val="00970F14"/>
    <w:rsid w:val="00971696"/>
    <w:rsid w:val="00971AC5"/>
    <w:rsid w:val="009728A7"/>
    <w:rsid w:val="00972CB1"/>
    <w:rsid w:val="00972E48"/>
    <w:rsid w:val="00973E7B"/>
    <w:rsid w:val="009750C4"/>
    <w:rsid w:val="00976780"/>
    <w:rsid w:val="00976812"/>
    <w:rsid w:val="009804A6"/>
    <w:rsid w:val="009807CF"/>
    <w:rsid w:val="00981554"/>
    <w:rsid w:val="00981D09"/>
    <w:rsid w:val="009826DF"/>
    <w:rsid w:val="00984D07"/>
    <w:rsid w:val="0098501B"/>
    <w:rsid w:val="009860AF"/>
    <w:rsid w:val="00986E6C"/>
    <w:rsid w:val="00987FFE"/>
    <w:rsid w:val="0099158A"/>
    <w:rsid w:val="00991FE6"/>
    <w:rsid w:val="009946B7"/>
    <w:rsid w:val="009956A9"/>
    <w:rsid w:val="009958FE"/>
    <w:rsid w:val="00996A33"/>
    <w:rsid w:val="009971AF"/>
    <w:rsid w:val="00997247"/>
    <w:rsid w:val="009A04AB"/>
    <w:rsid w:val="009A0CE0"/>
    <w:rsid w:val="009A1B0C"/>
    <w:rsid w:val="009A1F00"/>
    <w:rsid w:val="009A2B85"/>
    <w:rsid w:val="009A3F83"/>
    <w:rsid w:val="009A4EAA"/>
    <w:rsid w:val="009A7134"/>
    <w:rsid w:val="009A7770"/>
    <w:rsid w:val="009A7A1D"/>
    <w:rsid w:val="009B0023"/>
    <w:rsid w:val="009B006F"/>
    <w:rsid w:val="009B2863"/>
    <w:rsid w:val="009B28B2"/>
    <w:rsid w:val="009B3097"/>
    <w:rsid w:val="009B3525"/>
    <w:rsid w:val="009B480A"/>
    <w:rsid w:val="009B4D45"/>
    <w:rsid w:val="009B5358"/>
    <w:rsid w:val="009B6169"/>
    <w:rsid w:val="009B7360"/>
    <w:rsid w:val="009C03C5"/>
    <w:rsid w:val="009C0DE3"/>
    <w:rsid w:val="009C2221"/>
    <w:rsid w:val="009C2DE5"/>
    <w:rsid w:val="009C352C"/>
    <w:rsid w:val="009C4128"/>
    <w:rsid w:val="009C419E"/>
    <w:rsid w:val="009C48C3"/>
    <w:rsid w:val="009C4E1C"/>
    <w:rsid w:val="009C5472"/>
    <w:rsid w:val="009C67D8"/>
    <w:rsid w:val="009C6F52"/>
    <w:rsid w:val="009D0D4A"/>
    <w:rsid w:val="009D0DFF"/>
    <w:rsid w:val="009D1407"/>
    <w:rsid w:val="009D1436"/>
    <w:rsid w:val="009D1851"/>
    <w:rsid w:val="009D2BF5"/>
    <w:rsid w:val="009D4583"/>
    <w:rsid w:val="009D4A79"/>
    <w:rsid w:val="009D7064"/>
    <w:rsid w:val="009D7128"/>
    <w:rsid w:val="009D777A"/>
    <w:rsid w:val="009D7D21"/>
    <w:rsid w:val="009E0E84"/>
    <w:rsid w:val="009E14D1"/>
    <w:rsid w:val="009E366A"/>
    <w:rsid w:val="009E41B9"/>
    <w:rsid w:val="009E484E"/>
    <w:rsid w:val="009E538F"/>
    <w:rsid w:val="009E6814"/>
    <w:rsid w:val="009E6A6F"/>
    <w:rsid w:val="009E742D"/>
    <w:rsid w:val="009F00A3"/>
    <w:rsid w:val="009F18CF"/>
    <w:rsid w:val="009F245E"/>
    <w:rsid w:val="009F2CF2"/>
    <w:rsid w:val="009F36CE"/>
    <w:rsid w:val="009F4399"/>
    <w:rsid w:val="009F4A0B"/>
    <w:rsid w:val="009F5336"/>
    <w:rsid w:val="009F56BF"/>
    <w:rsid w:val="009F7BDD"/>
    <w:rsid w:val="00A000F5"/>
    <w:rsid w:val="00A016DB"/>
    <w:rsid w:val="00A02063"/>
    <w:rsid w:val="00A02989"/>
    <w:rsid w:val="00A04E07"/>
    <w:rsid w:val="00A04E3D"/>
    <w:rsid w:val="00A04F42"/>
    <w:rsid w:val="00A051FD"/>
    <w:rsid w:val="00A06829"/>
    <w:rsid w:val="00A0690D"/>
    <w:rsid w:val="00A06A96"/>
    <w:rsid w:val="00A07E48"/>
    <w:rsid w:val="00A1056E"/>
    <w:rsid w:val="00A11B43"/>
    <w:rsid w:val="00A12F6B"/>
    <w:rsid w:val="00A139F4"/>
    <w:rsid w:val="00A13C56"/>
    <w:rsid w:val="00A14E2E"/>
    <w:rsid w:val="00A14FC1"/>
    <w:rsid w:val="00A15339"/>
    <w:rsid w:val="00A1566E"/>
    <w:rsid w:val="00A15961"/>
    <w:rsid w:val="00A16CE8"/>
    <w:rsid w:val="00A16DB1"/>
    <w:rsid w:val="00A17977"/>
    <w:rsid w:val="00A179E6"/>
    <w:rsid w:val="00A17FD7"/>
    <w:rsid w:val="00A20F7E"/>
    <w:rsid w:val="00A21799"/>
    <w:rsid w:val="00A222FB"/>
    <w:rsid w:val="00A22A57"/>
    <w:rsid w:val="00A234B0"/>
    <w:rsid w:val="00A23FC2"/>
    <w:rsid w:val="00A2494A"/>
    <w:rsid w:val="00A24A00"/>
    <w:rsid w:val="00A253B8"/>
    <w:rsid w:val="00A25881"/>
    <w:rsid w:val="00A26B7C"/>
    <w:rsid w:val="00A26CF0"/>
    <w:rsid w:val="00A26F4A"/>
    <w:rsid w:val="00A278DA"/>
    <w:rsid w:val="00A27A9E"/>
    <w:rsid w:val="00A27BCF"/>
    <w:rsid w:val="00A30519"/>
    <w:rsid w:val="00A31518"/>
    <w:rsid w:val="00A31E4B"/>
    <w:rsid w:val="00A336E3"/>
    <w:rsid w:val="00A3397F"/>
    <w:rsid w:val="00A33B02"/>
    <w:rsid w:val="00A33F7F"/>
    <w:rsid w:val="00A348CD"/>
    <w:rsid w:val="00A35EB3"/>
    <w:rsid w:val="00A36643"/>
    <w:rsid w:val="00A36AFB"/>
    <w:rsid w:val="00A36B6F"/>
    <w:rsid w:val="00A37454"/>
    <w:rsid w:val="00A4013C"/>
    <w:rsid w:val="00A418A8"/>
    <w:rsid w:val="00A41C7B"/>
    <w:rsid w:val="00A4242B"/>
    <w:rsid w:val="00A43091"/>
    <w:rsid w:val="00A43FA8"/>
    <w:rsid w:val="00A44036"/>
    <w:rsid w:val="00A44161"/>
    <w:rsid w:val="00A447DB"/>
    <w:rsid w:val="00A45477"/>
    <w:rsid w:val="00A457BA"/>
    <w:rsid w:val="00A4657F"/>
    <w:rsid w:val="00A4688D"/>
    <w:rsid w:val="00A47130"/>
    <w:rsid w:val="00A50D9C"/>
    <w:rsid w:val="00A51455"/>
    <w:rsid w:val="00A51DA1"/>
    <w:rsid w:val="00A522AD"/>
    <w:rsid w:val="00A5456F"/>
    <w:rsid w:val="00A54C62"/>
    <w:rsid w:val="00A5560B"/>
    <w:rsid w:val="00A5776A"/>
    <w:rsid w:val="00A5782B"/>
    <w:rsid w:val="00A6006C"/>
    <w:rsid w:val="00A6078E"/>
    <w:rsid w:val="00A62997"/>
    <w:rsid w:val="00A6411E"/>
    <w:rsid w:val="00A64317"/>
    <w:rsid w:val="00A65354"/>
    <w:rsid w:val="00A65BCE"/>
    <w:rsid w:val="00A6608F"/>
    <w:rsid w:val="00A6788A"/>
    <w:rsid w:val="00A67AF8"/>
    <w:rsid w:val="00A67B1E"/>
    <w:rsid w:val="00A67D45"/>
    <w:rsid w:val="00A70334"/>
    <w:rsid w:val="00A71031"/>
    <w:rsid w:val="00A71F7A"/>
    <w:rsid w:val="00A7201F"/>
    <w:rsid w:val="00A72F14"/>
    <w:rsid w:val="00A7354C"/>
    <w:rsid w:val="00A73FF8"/>
    <w:rsid w:val="00A741ED"/>
    <w:rsid w:val="00A74AC8"/>
    <w:rsid w:val="00A76927"/>
    <w:rsid w:val="00A76B61"/>
    <w:rsid w:val="00A775D8"/>
    <w:rsid w:val="00A810A8"/>
    <w:rsid w:val="00A81A4A"/>
    <w:rsid w:val="00A81D7F"/>
    <w:rsid w:val="00A81DB1"/>
    <w:rsid w:val="00A81FF9"/>
    <w:rsid w:val="00A82785"/>
    <w:rsid w:val="00A82BA5"/>
    <w:rsid w:val="00A82CB7"/>
    <w:rsid w:val="00A830FC"/>
    <w:rsid w:val="00A83472"/>
    <w:rsid w:val="00A83779"/>
    <w:rsid w:val="00A83EC9"/>
    <w:rsid w:val="00A8443B"/>
    <w:rsid w:val="00A84446"/>
    <w:rsid w:val="00A852B4"/>
    <w:rsid w:val="00A85805"/>
    <w:rsid w:val="00A859C6"/>
    <w:rsid w:val="00A85C42"/>
    <w:rsid w:val="00A862BA"/>
    <w:rsid w:val="00A8707E"/>
    <w:rsid w:val="00A8787E"/>
    <w:rsid w:val="00A87989"/>
    <w:rsid w:val="00A91B73"/>
    <w:rsid w:val="00A92060"/>
    <w:rsid w:val="00A92320"/>
    <w:rsid w:val="00A9317A"/>
    <w:rsid w:val="00A9326D"/>
    <w:rsid w:val="00A93C3D"/>
    <w:rsid w:val="00A95458"/>
    <w:rsid w:val="00AA06C2"/>
    <w:rsid w:val="00AA0919"/>
    <w:rsid w:val="00AA125F"/>
    <w:rsid w:val="00AA276A"/>
    <w:rsid w:val="00AA2B8F"/>
    <w:rsid w:val="00AA41EF"/>
    <w:rsid w:val="00AA5231"/>
    <w:rsid w:val="00AA5373"/>
    <w:rsid w:val="00AA557A"/>
    <w:rsid w:val="00AA5C58"/>
    <w:rsid w:val="00AA72F3"/>
    <w:rsid w:val="00AA7E71"/>
    <w:rsid w:val="00AB098B"/>
    <w:rsid w:val="00AB21DD"/>
    <w:rsid w:val="00AB27AF"/>
    <w:rsid w:val="00AB3D99"/>
    <w:rsid w:val="00AB495A"/>
    <w:rsid w:val="00AB4D30"/>
    <w:rsid w:val="00AB623C"/>
    <w:rsid w:val="00AB7434"/>
    <w:rsid w:val="00AC033B"/>
    <w:rsid w:val="00AC17B7"/>
    <w:rsid w:val="00AC1C96"/>
    <w:rsid w:val="00AC2247"/>
    <w:rsid w:val="00AC2C2F"/>
    <w:rsid w:val="00AC3BE2"/>
    <w:rsid w:val="00AC5387"/>
    <w:rsid w:val="00AC676D"/>
    <w:rsid w:val="00AD111D"/>
    <w:rsid w:val="00AD112B"/>
    <w:rsid w:val="00AD143C"/>
    <w:rsid w:val="00AD186D"/>
    <w:rsid w:val="00AD1B60"/>
    <w:rsid w:val="00AD2CAA"/>
    <w:rsid w:val="00AD2E61"/>
    <w:rsid w:val="00AD2F87"/>
    <w:rsid w:val="00AD4701"/>
    <w:rsid w:val="00AD4F81"/>
    <w:rsid w:val="00AD6A43"/>
    <w:rsid w:val="00AD7265"/>
    <w:rsid w:val="00AE039C"/>
    <w:rsid w:val="00AE23D5"/>
    <w:rsid w:val="00AE26CA"/>
    <w:rsid w:val="00AE29E9"/>
    <w:rsid w:val="00AE2C3A"/>
    <w:rsid w:val="00AE3637"/>
    <w:rsid w:val="00AE417D"/>
    <w:rsid w:val="00AE4A64"/>
    <w:rsid w:val="00AE5C10"/>
    <w:rsid w:val="00AE7B84"/>
    <w:rsid w:val="00AF023F"/>
    <w:rsid w:val="00AF1E18"/>
    <w:rsid w:val="00AF3BD4"/>
    <w:rsid w:val="00AF3E2E"/>
    <w:rsid w:val="00AF51D8"/>
    <w:rsid w:val="00AF644F"/>
    <w:rsid w:val="00AF6A83"/>
    <w:rsid w:val="00AF7105"/>
    <w:rsid w:val="00B002D7"/>
    <w:rsid w:val="00B0035A"/>
    <w:rsid w:val="00B00E8C"/>
    <w:rsid w:val="00B0189A"/>
    <w:rsid w:val="00B0205B"/>
    <w:rsid w:val="00B027DC"/>
    <w:rsid w:val="00B029F6"/>
    <w:rsid w:val="00B04000"/>
    <w:rsid w:val="00B04B5D"/>
    <w:rsid w:val="00B06186"/>
    <w:rsid w:val="00B07486"/>
    <w:rsid w:val="00B1033B"/>
    <w:rsid w:val="00B10510"/>
    <w:rsid w:val="00B1212D"/>
    <w:rsid w:val="00B13D8D"/>
    <w:rsid w:val="00B14299"/>
    <w:rsid w:val="00B154EE"/>
    <w:rsid w:val="00B15723"/>
    <w:rsid w:val="00B16009"/>
    <w:rsid w:val="00B17992"/>
    <w:rsid w:val="00B206A2"/>
    <w:rsid w:val="00B2103E"/>
    <w:rsid w:val="00B21B89"/>
    <w:rsid w:val="00B22408"/>
    <w:rsid w:val="00B22D02"/>
    <w:rsid w:val="00B22D07"/>
    <w:rsid w:val="00B22D75"/>
    <w:rsid w:val="00B23178"/>
    <w:rsid w:val="00B236C5"/>
    <w:rsid w:val="00B23E5D"/>
    <w:rsid w:val="00B23F01"/>
    <w:rsid w:val="00B25EF0"/>
    <w:rsid w:val="00B26A33"/>
    <w:rsid w:val="00B27F85"/>
    <w:rsid w:val="00B305C5"/>
    <w:rsid w:val="00B3098B"/>
    <w:rsid w:val="00B309E8"/>
    <w:rsid w:val="00B31F1D"/>
    <w:rsid w:val="00B3307B"/>
    <w:rsid w:val="00B332E5"/>
    <w:rsid w:val="00B33D37"/>
    <w:rsid w:val="00B340B9"/>
    <w:rsid w:val="00B34C93"/>
    <w:rsid w:val="00B355DA"/>
    <w:rsid w:val="00B35E0B"/>
    <w:rsid w:val="00B36091"/>
    <w:rsid w:val="00B37B68"/>
    <w:rsid w:val="00B40216"/>
    <w:rsid w:val="00B41EAD"/>
    <w:rsid w:val="00B433D7"/>
    <w:rsid w:val="00B440BC"/>
    <w:rsid w:val="00B47A6A"/>
    <w:rsid w:val="00B5056F"/>
    <w:rsid w:val="00B50C62"/>
    <w:rsid w:val="00B50E22"/>
    <w:rsid w:val="00B51437"/>
    <w:rsid w:val="00B51DEC"/>
    <w:rsid w:val="00B53DDA"/>
    <w:rsid w:val="00B54260"/>
    <w:rsid w:val="00B55259"/>
    <w:rsid w:val="00B5612A"/>
    <w:rsid w:val="00B569EA"/>
    <w:rsid w:val="00B56A8C"/>
    <w:rsid w:val="00B570D7"/>
    <w:rsid w:val="00B5735A"/>
    <w:rsid w:val="00B57EC2"/>
    <w:rsid w:val="00B606EA"/>
    <w:rsid w:val="00B60993"/>
    <w:rsid w:val="00B62F11"/>
    <w:rsid w:val="00B63F2B"/>
    <w:rsid w:val="00B645CC"/>
    <w:rsid w:val="00B64784"/>
    <w:rsid w:val="00B64BC1"/>
    <w:rsid w:val="00B656EA"/>
    <w:rsid w:val="00B657A9"/>
    <w:rsid w:val="00B65AD0"/>
    <w:rsid w:val="00B65FC3"/>
    <w:rsid w:val="00B66786"/>
    <w:rsid w:val="00B66AFE"/>
    <w:rsid w:val="00B66C4D"/>
    <w:rsid w:val="00B679B0"/>
    <w:rsid w:val="00B67F4D"/>
    <w:rsid w:val="00B70175"/>
    <w:rsid w:val="00B71FC8"/>
    <w:rsid w:val="00B72F8C"/>
    <w:rsid w:val="00B73325"/>
    <w:rsid w:val="00B733B9"/>
    <w:rsid w:val="00B7365E"/>
    <w:rsid w:val="00B74253"/>
    <w:rsid w:val="00B74D4C"/>
    <w:rsid w:val="00B75F97"/>
    <w:rsid w:val="00B763D3"/>
    <w:rsid w:val="00B76DBA"/>
    <w:rsid w:val="00B804FB"/>
    <w:rsid w:val="00B8119A"/>
    <w:rsid w:val="00B83108"/>
    <w:rsid w:val="00B83155"/>
    <w:rsid w:val="00B835D9"/>
    <w:rsid w:val="00B840E7"/>
    <w:rsid w:val="00B841BD"/>
    <w:rsid w:val="00B84C30"/>
    <w:rsid w:val="00B85554"/>
    <w:rsid w:val="00B8683F"/>
    <w:rsid w:val="00B86BA7"/>
    <w:rsid w:val="00B879A0"/>
    <w:rsid w:val="00B91238"/>
    <w:rsid w:val="00B9137B"/>
    <w:rsid w:val="00B91D2A"/>
    <w:rsid w:val="00B91F75"/>
    <w:rsid w:val="00B9235C"/>
    <w:rsid w:val="00B92382"/>
    <w:rsid w:val="00B93498"/>
    <w:rsid w:val="00B936EB"/>
    <w:rsid w:val="00B951C3"/>
    <w:rsid w:val="00B9663E"/>
    <w:rsid w:val="00B96CC9"/>
    <w:rsid w:val="00BA0D70"/>
    <w:rsid w:val="00BA302A"/>
    <w:rsid w:val="00BA3F24"/>
    <w:rsid w:val="00BA3FFD"/>
    <w:rsid w:val="00BA4CF0"/>
    <w:rsid w:val="00BA5216"/>
    <w:rsid w:val="00BA53CC"/>
    <w:rsid w:val="00BA54C9"/>
    <w:rsid w:val="00BA6BF2"/>
    <w:rsid w:val="00BA794C"/>
    <w:rsid w:val="00BA7B05"/>
    <w:rsid w:val="00BA7B07"/>
    <w:rsid w:val="00BB15AC"/>
    <w:rsid w:val="00BB26D1"/>
    <w:rsid w:val="00BB40DF"/>
    <w:rsid w:val="00BB552B"/>
    <w:rsid w:val="00BB6202"/>
    <w:rsid w:val="00BB6C5D"/>
    <w:rsid w:val="00BB7D56"/>
    <w:rsid w:val="00BB7D77"/>
    <w:rsid w:val="00BB7DEE"/>
    <w:rsid w:val="00BC0723"/>
    <w:rsid w:val="00BC19BE"/>
    <w:rsid w:val="00BC1DAF"/>
    <w:rsid w:val="00BC21EA"/>
    <w:rsid w:val="00BC2543"/>
    <w:rsid w:val="00BC26E1"/>
    <w:rsid w:val="00BC345D"/>
    <w:rsid w:val="00BC4BF1"/>
    <w:rsid w:val="00BC5579"/>
    <w:rsid w:val="00BC594A"/>
    <w:rsid w:val="00BC5E49"/>
    <w:rsid w:val="00BC6C99"/>
    <w:rsid w:val="00BC7021"/>
    <w:rsid w:val="00BD054E"/>
    <w:rsid w:val="00BD103B"/>
    <w:rsid w:val="00BD14C6"/>
    <w:rsid w:val="00BD163D"/>
    <w:rsid w:val="00BD2FE3"/>
    <w:rsid w:val="00BD4E78"/>
    <w:rsid w:val="00BD577D"/>
    <w:rsid w:val="00BD587D"/>
    <w:rsid w:val="00BD5B3A"/>
    <w:rsid w:val="00BD6D19"/>
    <w:rsid w:val="00BE0CFD"/>
    <w:rsid w:val="00BE1CED"/>
    <w:rsid w:val="00BE4EB2"/>
    <w:rsid w:val="00BE51A9"/>
    <w:rsid w:val="00BE527A"/>
    <w:rsid w:val="00BE5370"/>
    <w:rsid w:val="00BE5DF0"/>
    <w:rsid w:val="00BE6697"/>
    <w:rsid w:val="00BE6C89"/>
    <w:rsid w:val="00BE6DCA"/>
    <w:rsid w:val="00BE7C64"/>
    <w:rsid w:val="00BE7D4A"/>
    <w:rsid w:val="00BF0190"/>
    <w:rsid w:val="00BF025A"/>
    <w:rsid w:val="00BF06A2"/>
    <w:rsid w:val="00BF093E"/>
    <w:rsid w:val="00BF137C"/>
    <w:rsid w:val="00BF14BD"/>
    <w:rsid w:val="00BF22DD"/>
    <w:rsid w:val="00BF2825"/>
    <w:rsid w:val="00BF3153"/>
    <w:rsid w:val="00BF3AB1"/>
    <w:rsid w:val="00BF4182"/>
    <w:rsid w:val="00BF41A8"/>
    <w:rsid w:val="00BF4AA1"/>
    <w:rsid w:val="00BF530E"/>
    <w:rsid w:val="00BF53D9"/>
    <w:rsid w:val="00BF5B6C"/>
    <w:rsid w:val="00BF5FBE"/>
    <w:rsid w:val="00BF6881"/>
    <w:rsid w:val="00BF733C"/>
    <w:rsid w:val="00C00E58"/>
    <w:rsid w:val="00C010D7"/>
    <w:rsid w:val="00C039D1"/>
    <w:rsid w:val="00C04B5E"/>
    <w:rsid w:val="00C05498"/>
    <w:rsid w:val="00C05505"/>
    <w:rsid w:val="00C057A6"/>
    <w:rsid w:val="00C05CCA"/>
    <w:rsid w:val="00C06151"/>
    <w:rsid w:val="00C0635A"/>
    <w:rsid w:val="00C0713D"/>
    <w:rsid w:val="00C07323"/>
    <w:rsid w:val="00C106F0"/>
    <w:rsid w:val="00C11792"/>
    <w:rsid w:val="00C134EF"/>
    <w:rsid w:val="00C1361E"/>
    <w:rsid w:val="00C143EE"/>
    <w:rsid w:val="00C14C5C"/>
    <w:rsid w:val="00C1579B"/>
    <w:rsid w:val="00C163CE"/>
    <w:rsid w:val="00C16BA8"/>
    <w:rsid w:val="00C2057A"/>
    <w:rsid w:val="00C20F6E"/>
    <w:rsid w:val="00C21410"/>
    <w:rsid w:val="00C2148F"/>
    <w:rsid w:val="00C218C9"/>
    <w:rsid w:val="00C21C83"/>
    <w:rsid w:val="00C22F7D"/>
    <w:rsid w:val="00C23D14"/>
    <w:rsid w:val="00C23EB3"/>
    <w:rsid w:val="00C24562"/>
    <w:rsid w:val="00C24E2A"/>
    <w:rsid w:val="00C24EAA"/>
    <w:rsid w:val="00C271F0"/>
    <w:rsid w:val="00C27930"/>
    <w:rsid w:val="00C27B15"/>
    <w:rsid w:val="00C303A8"/>
    <w:rsid w:val="00C3075E"/>
    <w:rsid w:val="00C30B99"/>
    <w:rsid w:val="00C31608"/>
    <w:rsid w:val="00C31735"/>
    <w:rsid w:val="00C32F52"/>
    <w:rsid w:val="00C33141"/>
    <w:rsid w:val="00C33427"/>
    <w:rsid w:val="00C34C8A"/>
    <w:rsid w:val="00C34F2F"/>
    <w:rsid w:val="00C375B5"/>
    <w:rsid w:val="00C37E71"/>
    <w:rsid w:val="00C401F2"/>
    <w:rsid w:val="00C40A59"/>
    <w:rsid w:val="00C40EFE"/>
    <w:rsid w:val="00C40FDB"/>
    <w:rsid w:val="00C4252B"/>
    <w:rsid w:val="00C426C3"/>
    <w:rsid w:val="00C42EFD"/>
    <w:rsid w:val="00C4424E"/>
    <w:rsid w:val="00C44F65"/>
    <w:rsid w:val="00C51119"/>
    <w:rsid w:val="00C518D3"/>
    <w:rsid w:val="00C51A52"/>
    <w:rsid w:val="00C52899"/>
    <w:rsid w:val="00C530E7"/>
    <w:rsid w:val="00C5402B"/>
    <w:rsid w:val="00C54091"/>
    <w:rsid w:val="00C54A7E"/>
    <w:rsid w:val="00C5508F"/>
    <w:rsid w:val="00C5630B"/>
    <w:rsid w:val="00C56A88"/>
    <w:rsid w:val="00C56FBB"/>
    <w:rsid w:val="00C57F02"/>
    <w:rsid w:val="00C57FEE"/>
    <w:rsid w:val="00C61323"/>
    <w:rsid w:val="00C63171"/>
    <w:rsid w:val="00C637A1"/>
    <w:rsid w:val="00C63842"/>
    <w:rsid w:val="00C6479E"/>
    <w:rsid w:val="00C64E8C"/>
    <w:rsid w:val="00C65710"/>
    <w:rsid w:val="00C66E3F"/>
    <w:rsid w:val="00C67A7D"/>
    <w:rsid w:val="00C7074F"/>
    <w:rsid w:val="00C7078C"/>
    <w:rsid w:val="00C714B8"/>
    <w:rsid w:val="00C71A1A"/>
    <w:rsid w:val="00C71D46"/>
    <w:rsid w:val="00C72371"/>
    <w:rsid w:val="00C73220"/>
    <w:rsid w:val="00C74531"/>
    <w:rsid w:val="00C7517A"/>
    <w:rsid w:val="00C75E2E"/>
    <w:rsid w:val="00C8009B"/>
    <w:rsid w:val="00C801AA"/>
    <w:rsid w:val="00C81FC3"/>
    <w:rsid w:val="00C828D4"/>
    <w:rsid w:val="00C83D9C"/>
    <w:rsid w:val="00C852E9"/>
    <w:rsid w:val="00C85487"/>
    <w:rsid w:val="00C85EA3"/>
    <w:rsid w:val="00C86388"/>
    <w:rsid w:val="00C866EA"/>
    <w:rsid w:val="00C902D5"/>
    <w:rsid w:val="00C917FF"/>
    <w:rsid w:val="00C91BE4"/>
    <w:rsid w:val="00C921FC"/>
    <w:rsid w:val="00C9257A"/>
    <w:rsid w:val="00C92928"/>
    <w:rsid w:val="00C92A7E"/>
    <w:rsid w:val="00C954B6"/>
    <w:rsid w:val="00C958E0"/>
    <w:rsid w:val="00C960A2"/>
    <w:rsid w:val="00C966CB"/>
    <w:rsid w:val="00C9699E"/>
    <w:rsid w:val="00C96CE6"/>
    <w:rsid w:val="00C9744E"/>
    <w:rsid w:val="00C97928"/>
    <w:rsid w:val="00C97F40"/>
    <w:rsid w:val="00CA1158"/>
    <w:rsid w:val="00CA1183"/>
    <w:rsid w:val="00CA1835"/>
    <w:rsid w:val="00CA1C38"/>
    <w:rsid w:val="00CA1C8E"/>
    <w:rsid w:val="00CA26F2"/>
    <w:rsid w:val="00CA3C2D"/>
    <w:rsid w:val="00CA3F7A"/>
    <w:rsid w:val="00CA49E0"/>
    <w:rsid w:val="00CA5B4A"/>
    <w:rsid w:val="00CA6837"/>
    <w:rsid w:val="00CA73CC"/>
    <w:rsid w:val="00CB1969"/>
    <w:rsid w:val="00CB25BC"/>
    <w:rsid w:val="00CB2802"/>
    <w:rsid w:val="00CB2A79"/>
    <w:rsid w:val="00CB3921"/>
    <w:rsid w:val="00CB3923"/>
    <w:rsid w:val="00CB4776"/>
    <w:rsid w:val="00CB5D5B"/>
    <w:rsid w:val="00CB62E2"/>
    <w:rsid w:val="00CB698D"/>
    <w:rsid w:val="00CB6A20"/>
    <w:rsid w:val="00CB727E"/>
    <w:rsid w:val="00CB774B"/>
    <w:rsid w:val="00CB7799"/>
    <w:rsid w:val="00CC077B"/>
    <w:rsid w:val="00CC12A6"/>
    <w:rsid w:val="00CC1ED1"/>
    <w:rsid w:val="00CC22F6"/>
    <w:rsid w:val="00CC2DA1"/>
    <w:rsid w:val="00CC3E27"/>
    <w:rsid w:val="00CC427B"/>
    <w:rsid w:val="00CC4307"/>
    <w:rsid w:val="00CC5B8A"/>
    <w:rsid w:val="00CC6B96"/>
    <w:rsid w:val="00CC7834"/>
    <w:rsid w:val="00CD1B72"/>
    <w:rsid w:val="00CD2110"/>
    <w:rsid w:val="00CD249F"/>
    <w:rsid w:val="00CD4559"/>
    <w:rsid w:val="00CD529E"/>
    <w:rsid w:val="00CD547C"/>
    <w:rsid w:val="00CD5A9B"/>
    <w:rsid w:val="00CD5BAD"/>
    <w:rsid w:val="00CD681F"/>
    <w:rsid w:val="00CD6D37"/>
    <w:rsid w:val="00CD7A10"/>
    <w:rsid w:val="00CE151D"/>
    <w:rsid w:val="00CE1550"/>
    <w:rsid w:val="00CE193A"/>
    <w:rsid w:val="00CE1AEB"/>
    <w:rsid w:val="00CE3421"/>
    <w:rsid w:val="00CE4402"/>
    <w:rsid w:val="00CE45D6"/>
    <w:rsid w:val="00CE7C97"/>
    <w:rsid w:val="00CF0004"/>
    <w:rsid w:val="00CF32D6"/>
    <w:rsid w:val="00CF3D04"/>
    <w:rsid w:val="00CF59D4"/>
    <w:rsid w:val="00CF6106"/>
    <w:rsid w:val="00CF6728"/>
    <w:rsid w:val="00CF6B42"/>
    <w:rsid w:val="00CF7185"/>
    <w:rsid w:val="00CF7788"/>
    <w:rsid w:val="00D010D2"/>
    <w:rsid w:val="00D01676"/>
    <w:rsid w:val="00D02A83"/>
    <w:rsid w:val="00D0320B"/>
    <w:rsid w:val="00D0508C"/>
    <w:rsid w:val="00D05131"/>
    <w:rsid w:val="00D07D5B"/>
    <w:rsid w:val="00D10873"/>
    <w:rsid w:val="00D11ABD"/>
    <w:rsid w:val="00D11F6D"/>
    <w:rsid w:val="00D13C20"/>
    <w:rsid w:val="00D1577F"/>
    <w:rsid w:val="00D158EA"/>
    <w:rsid w:val="00D15980"/>
    <w:rsid w:val="00D16EB9"/>
    <w:rsid w:val="00D17447"/>
    <w:rsid w:val="00D1764D"/>
    <w:rsid w:val="00D21846"/>
    <w:rsid w:val="00D233DD"/>
    <w:rsid w:val="00D2354C"/>
    <w:rsid w:val="00D24B91"/>
    <w:rsid w:val="00D24CC6"/>
    <w:rsid w:val="00D258F1"/>
    <w:rsid w:val="00D268A7"/>
    <w:rsid w:val="00D314FB"/>
    <w:rsid w:val="00D31AA5"/>
    <w:rsid w:val="00D33106"/>
    <w:rsid w:val="00D348DD"/>
    <w:rsid w:val="00D34BC2"/>
    <w:rsid w:val="00D353BA"/>
    <w:rsid w:val="00D40523"/>
    <w:rsid w:val="00D40C74"/>
    <w:rsid w:val="00D4145D"/>
    <w:rsid w:val="00D42153"/>
    <w:rsid w:val="00D437CC"/>
    <w:rsid w:val="00D44344"/>
    <w:rsid w:val="00D44998"/>
    <w:rsid w:val="00D44E22"/>
    <w:rsid w:val="00D45A3E"/>
    <w:rsid w:val="00D45AC2"/>
    <w:rsid w:val="00D475DA"/>
    <w:rsid w:val="00D476C7"/>
    <w:rsid w:val="00D505AD"/>
    <w:rsid w:val="00D5186E"/>
    <w:rsid w:val="00D5198F"/>
    <w:rsid w:val="00D52060"/>
    <w:rsid w:val="00D5379C"/>
    <w:rsid w:val="00D53A31"/>
    <w:rsid w:val="00D5558C"/>
    <w:rsid w:val="00D5613D"/>
    <w:rsid w:val="00D607E9"/>
    <w:rsid w:val="00D61CDC"/>
    <w:rsid w:val="00D61E36"/>
    <w:rsid w:val="00D625F3"/>
    <w:rsid w:val="00D62E3D"/>
    <w:rsid w:val="00D65508"/>
    <w:rsid w:val="00D65557"/>
    <w:rsid w:val="00D70090"/>
    <w:rsid w:val="00D70250"/>
    <w:rsid w:val="00D70A0B"/>
    <w:rsid w:val="00D70E0D"/>
    <w:rsid w:val="00D71383"/>
    <w:rsid w:val="00D71D8D"/>
    <w:rsid w:val="00D74029"/>
    <w:rsid w:val="00D7679E"/>
    <w:rsid w:val="00D800F7"/>
    <w:rsid w:val="00D826B3"/>
    <w:rsid w:val="00D8292B"/>
    <w:rsid w:val="00D8465E"/>
    <w:rsid w:val="00D84A26"/>
    <w:rsid w:val="00D84C54"/>
    <w:rsid w:val="00D84E23"/>
    <w:rsid w:val="00D85E0D"/>
    <w:rsid w:val="00D864E7"/>
    <w:rsid w:val="00D870A6"/>
    <w:rsid w:val="00D87379"/>
    <w:rsid w:val="00D87AFA"/>
    <w:rsid w:val="00D9180E"/>
    <w:rsid w:val="00D9195F"/>
    <w:rsid w:val="00D92777"/>
    <w:rsid w:val="00D9335B"/>
    <w:rsid w:val="00D936F0"/>
    <w:rsid w:val="00D947B2"/>
    <w:rsid w:val="00DA05A0"/>
    <w:rsid w:val="00DA05F5"/>
    <w:rsid w:val="00DA06D0"/>
    <w:rsid w:val="00DA1E9C"/>
    <w:rsid w:val="00DA241E"/>
    <w:rsid w:val="00DA3E23"/>
    <w:rsid w:val="00DA4DEA"/>
    <w:rsid w:val="00DA7B3D"/>
    <w:rsid w:val="00DA7D44"/>
    <w:rsid w:val="00DB235F"/>
    <w:rsid w:val="00DB2617"/>
    <w:rsid w:val="00DB27D2"/>
    <w:rsid w:val="00DB28E4"/>
    <w:rsid w:val="00DB2F2A"/>
    <w:rsid w:val="00DB352A"/>
    <w:rsid w:val="00DB3D7C"/>
    <w:rsid w:val="00DB4283"/>
    <w:rsid w:val="00DB4B7B"/>
    <w:rsid w:val="00DB5097"/>
    <w:rsid w:val="00DB5B40"/>
    <w:rsid w:val="00DB61C5"/>
    <w:rsid w:val="00DB6AEB"/>
    <w:rsid w:val="00DB6DE8"/>
    <w:rsid w:val="00DB6E1B"/>
    <w:rsid w:val="00DB76FD"/>
    <w:rsid w:val="00DC0279"/>
    <w:rsid w:val="00DC0C85"/>
    <w:rsid w:val="00DC2239"/>
    <w:rsid w:val="00DC2B74"/>
    <w:rsid w:val="00DC36E7"/>
    <w:rsid w:val="00DC37F6"/>
    <w:rsid w:val="00DC3C59"/>
    <w:rsid w:val="00DC4BFA"/>
    <w:rsid w:val="00DC666E"/>
    <w:rsid w:val="00DC6C34"/>
    <w:rsid w:val="00DC6FB1"/>
    <w:rsid w:val="00DC7678"/>
    <w:rsid w:val="00DD12F9"/>
    <w:rsid w:val="00DD1DA6"/>
    <w:rsid w:val="00DD2FC9"/>
    <w:rsid w:val="00DD35FB"/>
    <w:rsid w:val="00DD3F97"/>
    <w:rsid w:val="00DD434A"/>
    <w:rsid w:val="00DD4731"/>
    <w:rsid w:val="00DD4D27"/>
    <w:rsid w:val="00DD4D6A"/>
    <w:rsid w:val="00DD4FDB"/>
    <w:rsid w:val="00DD5003"/>
    <w:rsid w:val="00DD5520"/>
    <w:rsid w:val="00DD577D"/>
    <w:rsid w:val="00DD5CB1"/>
    <w:rsid w:val="00DD6474"/>
    <w:rsid w:val="00DE11AA"/>
    <w:rsid w:val="00DE1D2C"/>
    <w:rsid w:val="00DE2CC5"/>
    <w:rsid w:val="00DE3D67"/>
    <w:rsid w:val="00DE484D"/>
    <w:rsid w:val="00DE5D2A"/>
    <w:rsid w:val="00DE664C"/>
    <w:rsid w:val="00DF0B87"/>
    <w:rsid w:val="00DF0D82"/>
    <w:rsid w:val="00DF0EF8"/>
    <w:rsid w:val="00DF1F87"/>
    <w:rsid w:val="00DF21F2"/>
    <w:rsid w:val="00DF289F"/>
    <w:rsid w:val="00DF3490"/>
    <w:rsid w:val="00DF39ED"/>
    <w:rsid w:val="00DF43CA"/>
    <w:rsid w:val="00DF7908"/>
    <w:rsid w:val="00E001E1"/>
    <w:rsid w:val="00E01BD5"/>
    <w:rsid w:val="00E01D52"/>
    <w:rsid w:val="00E01EC1"/>
    <w:rsid w:val="00E0373B"/>
    <w:rsid w:val="00E03A06"/>
    <w:rsid w:val="00E03CC7"/>
    <w:rsid w:val="00E03EB6"/>
    <w:rsid w:val="00E0405E"/>
    <w:rsid w:val="00E04B72"/>
    <w:rsid w:val="00E04DE7"/>
    <w:rsid w:val="00E05682"/>
    <w:rsid w:val="00E05BA2"/>
    <w:rsid w:val="00E0648A"/>
    <w:rsid w:val="00E06E09"/>
    <w:rsid w:val="00E07945"/>
    <w:rsid w:val="00E07FA5"/>
    <w:rsid w:val="00E12BA3"/>
    <w:rsid w:val="00E12C0D"/>
    <w:rsid w:val="00E132E3"/>
    <w:rsid w:val="00E135B1"/>
    <w:rsid w:val="00E152FC"/>
    <w:rsid w:val="00E1707A"/>
    <w:rsid w:val="00E17D23"/>
    <w:rsid w:val="00E20758"/>
    <w:rsid w:val="00E22A32"/>
    <w:rsid w:val="00E238C0"/>
    <w:rsid w:val="00E23AA8"/>
    <w:rsid w:val="00E24BD2"/>
    <w:rsid w:val="00E253B3"/>
    <w:rsid w:val="00E267FB"/>
    <w:rsid w:val="00E269ED"/>
    <w:rsid w:val="00E27BA6"/>
    <w:rsid w:val="00E306C3"/>
    <w:rsid w:val="00E31072"/>
    <w:rsid w:val="00E3167C"/>
    <w:rsid w:val="00E32348"/>
    <w:rsid w:val="00E3241E"/>
    <w:rsid w:val="00E33007"/>
    <w:rsid w:val="00E33F4D"/>
    <w:rsid w:val="00E3489D"/>
    <w:rsid w:val="00E348F9"/>
    <w:rsid w:val="00E34A82"/>
    <w:rsid w:val="00E40266"/>
    <w:rsid w:val="00E4035C"/>
    <w:rsid w:val="00E41683"/>
    <w:rsid w:val="00E416F2"/>
    <w:rsid w:val="00E41751"/>
    <w:rsid w:val="00E448C2"/>
    <w:rsid w:val="00E45839"/>
    <w:rsid w:val="00E46EB0"/>
    <w:rsid w:val="00E47DD5"/>
    <w:rsid w:val="00E51150"/>
    <w:rsid w:val="00E51202"/>
    <w:rsid w:val="00E52084"/>
    <w:rsid w:val="00E521C7"/>
    <w:rsid w:val="00E528A4"/>
    <w:rsid w:val="00E53D1C"/>
    <w:rsid w:val="00E542C1"/>
    <w:rsid w:val="00E55072"/>
    <w:rsid w:val="00E56188"/>
    <w:rsid w:val="00E570B8"/>
    <w:rsid w:val="00E57858"/>
    <w:rsid w:val="00E620BD"/>
    <w:rsid w:val="00E62974"/>
    <w:rsid w:val="00E62C76"/>
    <w:rsid w:val="00E63742"/>
    <w:rsid w:val="00E63928"/>
    <w:rsid w:val="00E6659E"/>
    <w:rsid w:val="00E66636"/>
    <w:rsid w:val="00E66849"/>
    <w:rsid w:val="00E66B8D"/>
    <w:rsid w:val="00E67801"/>
    <w:rsid w:val="00E67DCD"/>
    <w:rsid w:val="00E70CDC"/>
    <w:rsid w:val="00E718FB"/>
    <w:rsid w:val="00E72597"/>
    <w:rsid w:val="00E7271D"/>
    <w:rsid w:val="00E7362A"/>
    <w:rsid w:val="00E74BED"/>
    <w:rsid w:val="00E75901"/>
    <w:rsid w:val="00E75CC8"/>
    <w:rsid w:val="00E7666A"/>
    <w:rsid w:val="00E76924"/>
    <w:rsid w:val="00E77E38"/>
    <w:rsid w:val="00E80E1D"/>
    <w:rsid w:val="00E811EB"/>
    <w:rsid w:val="00E81D00"/>
    <w:rsid w:val="00E81DC3"/>
    <w:rsid w:val="00E83917"/>
    <w:rsid w:val="00E84DEB"/>
    <w:rsid w:val="00E85C86"/>
    <w:rsid w:val="00E86742"/>
    <w:rsid w:val="00E87A4E"/>
    <w:rsid w:val="00E87ECF"/>
    <w:rsid w:val="00E91353"/>
    <w:rsid w:val="00E91671"/>
    <w:rsid w:val="00E919F0"/>
    <w:rsid w:val="00E91D71"/>
    <w:rsid w:val="00E9269C"/>
    <w:rsid w:val="00E93073"/>
    <w:rsid w:val="00E93138"/>
    <w:rsid w:val="00E93FD3"/>
    <w:rsid w:val="00E94A52"/>
    <w:rsid w:val="00E955C8"/>
    <w:rsid w:val="00E95F70"/>
    <w:rsid w:val="00E96D19"/>
    <w:rsid w:val="00E96DC5"/>
    <w:rsid w:val="00E972CF"/>
    <w:rsid w:val="00E97DA3"/>
    <w:rsid w:val="00EA005A"/>
    <w:rsid w:val="00EA24DC"/>
    <w:rsid w:val="00EA2FF3"/>
    <w:rsid w:val="00EA3D6F"/>
    <w:rsid w:val="00EA4C37"/>
    <w:rsid w:val="00EA4CB6"/>
    <w:rsid w:val="00EA51A2"/>
    <w:rsid w:val="00EA5E01"/>
    <w:rsid w:val="00EB1545"/>
    <w:rsid w:val="00EB2A76"/>
    <w:rsid w:val="00EB2CE7"/>
    <w:rsid w:val="00EB300F"/>
    <w:rsid w:val="00EB5EE5"/>
    <w:rsid w:val="00EB68E7"/>
    <w:rsid w:val="00EC09DC"/>
    <w:rsid w:val="00EC11F9"/>
    <w:rsid w:val="00EC209F"/>
    <w:rsid w:val="00EC2488"/>
    <w:rsid w:val="00EC4D25"/>
    <w:rsid w:val="00EC7121"/>
    <w:rsid w:val="00ED0832"/>
    <w:rsid w:val="00ED0CC1"/>
    <w:rsid w:val="00ED1060"/>
    <w:rsid w:val="00ED1785"/>
    <w:rsid w:val="00ED2F54"/>
    <w:rsid w:val="00ED32AA"/>
    <w:rsid w:val="00ED3FD7"/>
    <w:rsid w:val="00ED496C"/>
    <w:rsid w:val="00ED50AE"/>
    <w:rsid w:val="00ED5903"/>
    <w:rsid w:val="00ED7438"/>
    <w:rsid w:val="00ED76E9"/>
    <w:rsid w:val="00EE0710"/>
    <w:rsid w:val="00EE3F7B"/>
    <w:rsid w:val="00EE5FFC"/>
    <w:rsid w:val="00EE643A"/>
    <w:rsid w:val="00EE67A9"/>
    <w:rsid w:val="00EE6EC0"/>
    <w:rsid w:val="00EF26CB"/>
    <w:rsid w:val="00EF2B9F"/>
    <w:rsid w:val="00EF314D"/>
    <w:rsid w:val="00EF31E7"/>
    <w:rsid w:val="00EF3AA3"/>
    <w:rsid w:val="00EF3B8F"/>
    <w:rsid w:val="00EF5193"/>
    <w:rsid w:val="00EF55B0"/>
    <w:rsid w:val="00EF5E22"/>
    <w:rsid w:val="00EF69FC"/>
    <w:rsid w:val="00EF711A"/>
    <w:rsid w:val="00EF765F"/>
    <w:rsid w:val="00EF7C40"/>
    <w:rsid w:val="00F01459"/>
    <w:rsid w:val="00F01F15"/>
    <w:rsid w:val="00F0297E"/>
    <w:rsid w:val="00F02AE4"/>
    <w:rsid w:val="00F03118"/>
    <w:rsid w:val="00F0335F"/>
    <w:rsid w:val="00F03481"/>
    <w:rsid w:val="00F034FE"/>
    <w:rsid w:val="00F03B1B"/>
    <w:rsid w:val="00F04624"/>
    <w:rsid w:val="00F05C75"/>
    <w:rsid w:val="00F060D3"/>
    <w:rsid w:val="00F06BCB"/>
    <w:rsid w:val="00F070E7"/>
    <w:rsid w:val="00F078A8"/>
    <w:rsid w:val="00F105B4"/>
    <w:rsid w:val="00F1092E"/>
    <w:rsid w:val="00F10E9B"/>
    <w:rsid w:val="00F11216"/>
    <w:rsid w:val="00F117FB"/>
    <w:rsid w:val="00F124B5"/>
    <w:rsid w:val="00F126B4"/>
    <w:rsid w:val="00F129A5"/>
    <w:rsid w:val="00F13204"/>
    <w:rsid w:val="00F1498F"/>
    <w:rsid w:val="00F15105"/>
    <w:rsid w:val="00F153AB"/>
    <w:rsid w:val="00F16B69"/>
    <w:rsid w:val="00F170BE"/>
    <w:rsid w:val="00F175C0"/>
    <w:rsid w:val="00F17A0E"/>
    <w:rsid w:val="00F17D3A"/>
    <w:rsid w:val="00F204E0"/>
    <w:rsid w:val="00F2057C"/>
    <w:rsid w:val="00F20D15"/>
    <w:rsid w:val="00F20E6F"/>
    <w:rsid w:val="00F21550"/>
    <w:rsid w:val="00F21E05"/>
    <w:rsid w:val="00F21F60"/>
    <w:rsid w:val="00F242BF"/>
    <w:rsid w:val="00F25B9A"/>
    <w:rsid w:val="00F26204"/>
    <w:rsid w:val="00F2646A"/>
    <w:rsid w:val="00F309DE"/>
    <w:rsid w:val="00F30F84"/>
    <w:rsid w:val="00F318B0"/>
    <w:rsid w:val="00F31ACF"/>
    <w:rsid w:val="00F31B7F"/>
    <w:rsid w:val="00F32086"/>
    <w:rsid w:val="00F322F3"/>
    <w:rsid w:val="00F32CA6"/>
    <w:rsid w:val="00F33762"/>
    <w:rsid w:val="00F33BAD"/>
    <w:rsid w:val="00F35DE2"/>
    <w:rsid w:val="00F36288"/>
    <w:rsid w:val="00F36A18"/>
    <w:rsid w:val="00F37197"/>
    <w:rsid w:val="00F40206"/>
    <w:rsid w:val="00F4029B"/>
    <w:rsid w:val="00F41D44"/>
    <w:rsid w:val="00F42715"/>
    <w:rsid w:val="00F43DF9"/>
    <w:rsid w:val="00F43E44"/>
    <w:rsid w:val="00F443B6"/>
    <w:rsid w:val="00F447BE"/>
    <w:rsid w:val="00F45010"/>
    <w:rsid w:val="00F4505A"/>
    <w:rsid w:val="00F45928"/>
    <w:rsid w:val="00F46265"/>
    <w:rsid w:val="00F469E1"/>
    <w:rsid w:val="00F46F31"/>
    <w:rsid w:val="00F47AA5"/>
    <w:rsid w:val="00F50745"/>
    <w:rsid w:val="00F5214E"/>
    <w:rsid w:val="00F53193"/>
    <w:rsid w:val="00F53381"/>
    <w:rsid w:val="00F53976"/>
    <w:rsid w:val="00F544E4"/>
    <w:rsid w:val="00F5476C"/>
    <w:rsid w:val="00F5478C"/>
    <w:rsid w:val="00F54D1D"/>
    <w:rsid w:val="00F5525D"/>
    <w:rsid w:val="00F566C2"/>
    <w:rsid w:val="00F5695D"/>
    <w:rsid w:val="00F56D8E"/>
    <w:rsid w:val="00F57804"/>
    <w:rsid w:val="00F6060C"/>
    <w:rsid w:val="00F60EDA"/>
    <w:rsid w:val="00F6121C"/>
    <w:rsid w:val="00F63568"/>
    <w:rsid w:val="00F636F8"/>
    <w:rsid w:val="00F66913"/>
    <w:rsid w:val="00F67894"/>
    <w:rsid w:val="00F708A0"/>
    <w:rsid w:val="00F71774"/>
    <w:rsid w:val="00F71FB9"/>
    <w:rsid w:val="00F72B21"/>
    <w:rsid w:val="00F7300D"/>
    <w:rsid w:val="00F73CC9"/>
    <w:rsid w:val="00F74F2F"/>
    <w:rsid w:val="00F7589C"/>
    <w:rsid w:val="00F77F11"/>
    <w:rsid w:val="00F8034D"/>
    <w:rsid w:val="00F804F2"/>
    <w:rsid w:val="00F80BC2"/>
    <w:rsid w:val="00F816F3"/>
    <w:rsid w:val="00F81AA7"/>
    <w:rsid w:val="00F824FE"/>
    <w:rsid w:val="00F840B1"/>
    <w:rsid w:val="00F84421"/>
    <w:rsid w:val="00F8445D"/>
    <w:rsid w:val="00F844D3"/>
    <w:rsid w:val="00F851EF"/>
    <w:rsid w:val="00F8597A"/>
    <w:rsid w:val="00F85B4F"/>
    <w:rsid w:val="00F86C19"/>
    <w:rsid w:val="00F901D0"/>
    <w:rsid w:val="00F907E0"/>
    <w:rsid w:val="00F91EE3"/>
    <w:rsid w:val="00F92053"/>
    <w:rsid w:val="00F9250C"/>
    <w:rsid w:val="00F925BB"/>
    <w:rsid w:val="00F951D9"/>
    <w:rsid w:val="00F95A2B"/>
    <w:rsid w:val="00F95BC7"/>
    <w:rsid w:val="00F95CC9"/>
    <w:rsid w:val="00F97C57"/>
    <w:rsid w:val="00FA01D3"/>
    <w:rsid w:val="00FA0326"/>
    <w:rsid w:val="00FA3CD3"/>
    <w:rsid w:val="00FA4DF0"/>
    <w:rsid w:val="00FA55CC"/>
    <w:rsid w:val="00FA625F"/>
    <w:rsid w:val="00FA6C10"/>
    <w:rsid w:val="00FB05A6"/>
    <w:rsid w:val="00FB2F37"/>
    <w:rsid w:val="00FB3295"/>
    <w:rsid w:val="00FB3FE4"/>
    <w:rsid w:val="00FB40FE"/>
    <w:rsid w:val="00FB5469"/>
    <w:rsid w:val="00FB5E1D"/>
    <w:rsid w:val="00FB6FEE"/>
    <w:rsid w:val="00FB731B"/>
    <w:rsid w:val="00FB7D44"/>
    <w:rsid w:val="00FB7FB8"/>
    <w:rsid w:val="00FC1212"/>
    <w:rsid w:val="00FC1583"/>
    <w:rsid w:val="00FC1960"/>
    <w:rsid w:val="00FC2364"/>
    <w:rsid w:val="00FC251D"/>
    <w:rsid w:val="00FC26DC"/>
    <w:rsid w:val="00FC3466"/>
    <w:rsid w:val="00FC3D0E"/>
    <w:rsid w:val="00FC4B2B"/>
    <w:rsid w:val="00FC4F7E"/>
    <w:rsid w:val="00FC56F0"/>
    <w:rsid w:val="00FC5E1D"/>
    <w:rsid w:val="00FC6931"/>
    <w:rsid w:val="00FD0FB3"/>
    <w:rsid w:val="00FD13C0"/>
    <w:rsid w:val="00FD31B9"/>
    <w:rsid w:val="00FD4023"/>
    <w:rsid w:val="00FE22CE"/>
    <w:rsid w:val="00FE2899"/>
    <w:rsid w:val="00FE31DC"/>
    <w:rsid w:val="00FE3217"/>
    <w:rsid w:val="00FE37FB"/>
    <w:rsid w:val="00FE48DD"/>
    <w:rsid w:val="00FE6251"/>
    <w:rsid w:val="00FE6268"/>
    <w:rsid w:val="00FE6AD2"/>
    <w:rsid w:val="00FE6FB5"/>
    <w:rsid w:val="00FF03BD"/>
    <w:rsid w:val="00FF0869"/>
    <w:rsid w:val="00FF097C"/>
    <w:rsid w:val="00FF1C0A"/>
    <w:rsid w:val="00FF2366"/>
    <w:rsid w:val="00FF3324"/>
    <w:rsid w:val="00FF421D"/>
    <w:rsid w:val="00FF455C"/>
    <w:rsid w:val="00FF6915"/>
    <w:rsid w:val="00FF6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D1F89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iPriority="99" w:unhideWhenUsed="1"/>
    <w:lsdException w:name="List Number" w:semiHidden="1" w:uiPriority="9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9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7A9E"/>
    <w:pPr>
      <w:spacing w:after="200" w:line="276" w:lineRule="auto"/>
      <w:jc w:val="both"/>
    </w:pPr>
    <w:rPr>
      <w:sz w:val="22"/>
      <w:szCs w:val="22"/>
      <w:lang w:eastAsia="en-US"/>
    </w:rPr>
  </w:style>
  <w:style w:type="paragraph" w:styleId="Naslov1">
    <w:name w:val="heading 1"/>
    <w:next w:val="Normal"/>
    <w:link w:val="Naslov1Char"/>
    <w:autoRedefine/>
    <w:qFormat/>
    <w:rsid w:val="00A81DB1"/>
    <w:pPr>
      <w:keepNext/>
      <w:keepLines/>
      <w:numPr>
        <w:numId w:val="36"/>
      </w:numPr>
      <w:spacing w:before="480" w:after="200"/>
      <w:outlineLvl w:val="0"/>
    </w:pPr>
    <w:rPr>
      <w:rFonts w:ascii="Arial" w:hAnsi="Arial" w:cs="Arial"/>
      <w:b/>
      <w:bCs/>
      <w:sz w:val="28"/>
      <w:szCs w:val="28"/>
      <w:lang w:eastAsia="en-US"/>
    </w:rPr>
  </w:style>
  <w:style w:type="paragraph" w:styleId="Naslov2">
    <w:name w:val="heading 2"/>
    <w:basedOn w:val="Normal"/>
    <w:next w:val="Normal"/>
    <w:link w:val="Naslov2Char"/>
    <w:autoRedefine/>
    <w:qFormat/>
    <w:rsid w:val="00A81DB1"/>
    <w:pPr>
      <w:keepNext/>
      <w:keepLines/>
      <w:numPr>
        <w:ilvl w:val="1"/>
        <w:numId w:val="36"/>
      </w:numPr>
      <w:tabs>
        <w:tab w:val="left" w:pos="7371"/>
      </w:tabs>
      <w:spacing w:before="240" w:after="240"/>
      <w:outlineLvl w:val="1"/>
    </w:pPr>
    <w:rPr>
      <w:b/>
      <w:bCs/>
    </w:rPr>
  </w:style>
  <w:style w:type="paragraph" w:styleId="Naslov3">
    <w:name w:val="heading 3"/>
    <w:basedOn w:val="Normal"/>
    <w:next w:val="Normal"/>
    <w:link w:val="Naslov3Char"/>
    <w:autoRedefine/>
    <w:qFormat/>
    <w:rsid w:val="00AD6A43"/>
    <w:pPr>
      <w:keepNext/>
      <w:keepLines/>
      <w:shd w:val="clear" w:color="auto" w:fill="FFFFFF"/>
      <w:spacing w:before="240" w:after="240"/>
      <w:textAlignment w:val="baseline"/>
      <w:outlineLvl w:val="2"/>
    </w:pPr>
    <w:rPr>
      <w:rFonts w:asciiTheme="minorHAnsi" w:hAnsiTheme="minorHAnsi"/>
      <w:bCs/>
    </w:rPr>
  </w:style>
  <w:style w:type="paragraph" w:styleId="Naslov4">
    <w:name w:val="heading 4"/>
    <w:basedOn w:val="Normal"/>
    <w:next w:val="Normal"/>
    <w:link w:val="Naslov4Char"/>
    <w:autoRedefine/>
    <w:qFormat/>
    <w:rsid w:val="00AD186D"/>
    <w:pPr>
      <w:keepNext/>
      <w:keepLines/>
      <w:numPr>
        <w:ilvl w:val="3"/>
        <w:numId w:val="36"/>
      </w:numPr>
      <w:spacing w:before="240" w:after="240"/>
      <w:outlineLvl w:val="3"/>
    </w:pPr>
    <w:rPr>
      <w:bCs/>
      <w:i/>
      <w:iCs/>
    </w:rPr>
  </w:style>
  <w:style w:type="paragraph" w:styleId="Naslov5">
    <w:name w:val="heading 5"/>
    <w:basedOn w:val="Normal"/>
    <w:next w:val="Normal"/>
    <w:link w:val="Naslov5Char"/>
    <w:qFormat/>
    <w:rsid w:val="00AD186D"/>
    <w:pPr>
      <w:numPr>
        <w:ilvl w:val="4"/>
        <w:numId w:val="36"/>
      </w:numPr>
      <w:spacing w:before="240" w:after="240"/>
      <w:outlineLvl w:val="4"/>
    </w:pPr>
    <w:rPr>
      <w:i/>
    </w:rPr>
  </w:style>
  <w:style w:type="paragraph" w:styleId="Naslov6">
    <w:name w:val="heading 6"/>
    <w:basedOn w:val="Normal"/>
    <w:next w:val="Normal"/>
    <w:link w:val="Naslov6Char"/>
    <w:unhideWhenUsed/>
    <w:qFormat/>
    <w:rsid w:val="00B027DC"/>
    <w:pPr>
      <w:keepNext/>
      <w:keepLines/>
      <w:numPr>
        <w:ilvl w:val="5"/>
        <w:numId w:val="36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nhideWhenUsed/>
    <w:qFormat/>
    <w:rsid w:val="00B027DC"/>
    <w:pPr>
      <w:keepNext/>
      <w:keepLines/>
      <w:numPr>
        <w:ilvl w:val="6"/>
        <w:numId w:val="36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nhideWhenUsed/>
    <w:qFormat/>
    <w:rsid w:val="00B027DC"/>
    <w:pPr>
      <w:keepNext/>
      <w:keepLines/>
      <w:numPr>
        <w:ilvl w:val="7"/>
        <w:numId w:val="36"/>
      </w:numPr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nhideWhenUsed/>
    <w:qFormat/>
    <w:rsid w:val="00B027DC"/>
    <w:pPr>
      <w:keepNext/>
      <w:keepLines/>
      <w:numPr>
        <w:ilvl w:val="8"/>
        <w:numId w:val="36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odyTextChar">
    <w:name w:val="Body Text Char"/>
    <w:rsid w:val="00421ACF"/>
    <w:rPr>
      <w:rFonts w:ascii="Calibri" w:hAnsi="Calibri"/>
      <w:lang w:val="hr-HR"/>
    </w:rPr>
  </w:style>
  <w:style w:type="paragraph" w:customStyle="1" w:styleId="TDBodyTextBoldCenter">
    <w:name w:val="TD Body Text Bold Center"/>
    <w:basedOn w:val="Normal"/>
    <w:rsid w:val="00B027DC"/>
    <w:pPr>
      <w:jc w:val="center"/>
    </w:pPr>
    <w:rPr>
      <w:b/>
    </w:rPr>
  </w:style>
  <w:style w:type="paragraph" w:customStyle="1" w:styleId="BodyTextLeftBold14p">
    <w:name w:val="Body Text_Left Bold_14p"/>
    <w:basedOn w:val="Normal"/>
    <w:rsid w:val="00B027DC"/>
    <w:rPr>
      <w:b/>
      <w:sz w:val="28"/>
    </w:rPr>
  </w:style>
  <w:style w:type="paragraph" w:customStyle="1" w:styleId="BodyTextBoldCenter14p">
    <w:name w:val="Body Text_Bold_Center_14p"/>
    <w:basedOn w:val="Normal"/>
    <w:link w:val="BodyTextBoldCenter14pChar"/>
    <w:rsid w:val="00B027DC"/>
    <w:pPr>
      <w:jc w:val="center"/>
    </w:pPr>
    <w:rPr>
      <w:b/>
      <w:sz w:val="28"/>
      <w:szCs w:val="28"/>
    </w:rPr>
  </w:style>
  <w:style w:type="paragraph" w:customStyle="1" w:styleId="TDBodyTextCenter">
    <w:name w:val="TD Body Text Center"/>
    <w:basedOn w:val="Normal"/>
    <w:rsid w:val="00B027DC"/>
    <w:pPr>
      <w:jc w:val="center"/>
    </w:pPr>
    <w:rPr>
      <w:rFonts w:eastAsia="Arial Unicode MS"/>
    </w:rPr>
  </w:style>
  <w:style w:type="character" w:customStyle="1" w:styleId="BodyTextBoldChar">
    <w:name w:val="Body Text Bold Char"/>
    <w:link w:val="BodyTextBold"/>
    <w:rsid w:val="00E4035C"/>
    <w:rPr>
      <w:rFonts w:ascii="Calibri" w:eastAsia="Times New Roman" w:hAnsi="Calibri"/>
      <w:b/>
      <w:lang w:val="en-GB"/>
    </w:rPr>
  </w:style>
  <w:style w:type="numbering" w:customStyle="1" w:styleId="ITT-List">
    <w:name w:val="ITT-List"/>
    <w:uiPriority w:val="99"/>
    <w:rsid w:val="00B027DC"/>
    <w:pPr>
      <w:numPr>
        <w:numId w:val="1"/>
      </w:numPr>
    </w:pPr>
  </w:style>
  <w:style w:type="numbering" w:customStyle="1" w:styleId="List1">
    <w:name w:val="List 1"/>
    <w:aliases w:val="a,i"/>
    <w:basedOn w:val="Bezpopisa"/>
    <w:rsid w:val="000067E3"/>
    <w:pPr>
      <w:numPr>
        <w:numId w:val="21"/>
      </w:numPr>
    </w:pPr>
  </w:style>
  <w:style w:type="paragraph" w:customStyle="1" w:styleId="TD-Contents">
    <w:name w:val="TD-Contents"/>
    <w:basedOn w:val="Normal"/>
    <w:rsid w:val="00B027DC"/>
    <w:pPr>
      <w:tabs>
        <w:tab w:val="left" w:pos="851"/>
        <w:tab w:val="left" w:pos="1985"/>
      </w:tabs>
    </w:pPr>
    <w:rPr>
      <w:b/>
    </w:rPr>
  </w:style>
  <w:style w:type="paragraph" w:customStyle="1" w:styleId="TD-Footer">
    <w:name w:val="TD-Footer"/>
    <w:basedOn w:val="Normal"/>
    <w:rsid w:val="00B027DC"/>
    <w:pPr>
      <w:pBdr>
        <w:top w:val="single" w:sz="4" w:space="1" w:color="auto"/>
      </w:pBdr>
      <w:tabs>
        <w:tab w:val="right" w:pos="9072"/>
      </w:tabs>
      <w:spacing w:line="240" w:lineRule="auto"/>
    </w:pPr>
    <w:rPr>
      <w:sz w:val="18"/>
      <w:szCs w:val="18"/>
    </w:rPr>
  </w:style>
  <w:style w:type="paragraph" w:customStyle="1" w:styleId="TD-Header">
    <w:name w:val="TD-Header"/>
    <w:rsid w:val="00B027D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60"/>
      <w:contextualSpacing/>
      <w:jc w:val="center"/>
    </w:pPr>
    <w:rPr>
      <w:b/>
      <w:bCs/>
      <w:caps/>
      <w:lang w:eastAsia="en-US"/>
    </w:rPr>
  </w:style>
  <w:style w:type="paragraph" w:styleId="Zaglavlje">
    <w:name w:val="header"/>
    <w:aliases w:val=" Char,Char,Header1,Znak, Znak"/>
    <w:basedOn w:val="Normal"/>
    <w:link w:val="ZaglavljeChar"/>
    <w:uiPriority w:val="99"/>
    <w:rsid w:val="002203AA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sl-SI" w:eastAsia="sl-SI"/>
    </w:rPr>
  </w:style>
  <w:style w:type="numbering" w:customStyle="1" w:styleId="Headings1-5">
    <w:name w:val="Headings1-5"/>
    <w:uiPriority w:val="99"/>
    <w:rsid w:val="00012947"/>
    <w:pPr>
      <w:numPr>
        <w:numId w:val="23"/>
      </w:numPr>
    </w:pPr>
  </w:style>
  <w:style w:type="character" w:customStyle="1" w:styleId="ZaglavljeChar">
    <w:name w:val="Zaglavlje Char"/>
    <w:aliases w:val=" Char Char,Char Char1,Header1 Char,Znak Char, Znak Char"/>
    <w:link w:val="Zaglavlje"/>
    <w:uiPriority w:val="99"/>
    <w:rsid w:val="002203AA"/>
    <w:rPr>
      <w:rFonts w:ascii="Arial" w:eastAsia="Times New Roman" w:hAnsi="Arial" w:cs="Times New Roman"/>
      <w:sz w:val="20"/>
      <w:szCs w:val="20"/>
      <w:lang w:val="sl-SI" w:eastAsia="sl-SI"/>
    </w:rPr>
  </w:style>
  <w:style w:type="paragraph" w:customStyle="1" w:styleId="text">
    <w:name w:val="text"/>
    <w:rsid w:val="00B85554"/>
    <w:pPr>
      <w:spacing w:before="240" w:line="240" w:lineRule="exact"/>
      <w:jc w:val="both"/>
    </w:pPr>
    <w:rPr>
      <w:rFonts w:ascii="Arial" w:hAnsi="Arial"/>
      <w:sz w:val="24"/>
      <w:lang w:val="en-GB" w:eastAsia="sl-SI"/>
    </w:rPr>
  </w:style>
  <w:style w:type="paragraph" w:customStyle="1" w:styleId="123">
    <w:name w:val="1.2.3"/>
    <w:basedOn w:val="Normal"/>
    <w:rsid w:val="00B85554"/>
    <w:pPr>
      <w:widowControl w:val="0"/>
      <w:spacing w:after="0" w:line="240" w:lineRule="auto"/>
      <w:ind w:left="566" w:hanging="566"/>
    </w:pPr>
    <w:rPr>
      <w:rFonts w:ascii="Arial Narrow" w:hAnsi="Arial Narrow"/>
      <w:sz w:val="24"/>
      <w:szCs w:val="20"/>
    </w:rPr>
  </w:style>
  <w:style w:type="paragraph" w:customStyle="1" w:styleId="oddl-nadpis">
    <w:name w:val="oddíl-nadpis"/>
    <w:basedOn w:val="Normal"/>
    <w:rsid w:val="00B85554"/>
    <w:pPr>
      <w:keepNext/>
      <w:tabs>
        <w:tab w:val="left" w:pos="567"/>
      </w:tabs>
      <w:spacing w:before="240" w:after="0" w:line="240" w:lineRule="exact"/>
    </w:pPr>
    <w:rPr>
      <w:rFonts w:ascii="Arial" w:hAnsi="Arial"/>
      <w:b/>
      <w:sz w:val="24"/>
      <w:szCs w:val="20"/>
      <w:lang w:val="en-GB" w:eastAsia="sl-SI"/>
    </w:rPr>
  </w:style>
  <w:style w:type="paragraph" w:customStyle="1" w:styleId="text-3mezera">
    <w:name w:val="text - 3 mezera"/>
    <w:basedOn w:val="text"/>
    <w:rsid w:val="00B85554"/>
    <w:pPr>
      <w:spacing w:before="60"/>
    </w:pPr>
  </w:style>
  <w:style w:type="paragraph" w:customStyle="1" w:styleId="Text1">
    <w:name w:val="Text 1"/>
    <w:basedOn w:val="text"/>
    <w:rsid w:val="00B85554"/>
    <w:pPr>
      <w:ind w:left="567"/>
    </w:pPr>
  </w:style>
  <w:style w:type="paragraph" w:styleId="Podnaslov">
    <w:name w:val="Subtitle"/>
    <w:basedOn w:val="Normal"/>
    <w:link w:val="PodnaslovChar"/>
    <w:qFormat/>
    <w:rsid w:val="002203AA"/>
    <w:pPr>
      <w:spacing w:after="0" w:line="240" w:lineRule="auto"/>
      <w:jc w:val="center"/>
    </w:pPr>
    <w:rPr>
      <w:rFonts w:ascii="Arial" w:hAnsi="Arial"/>
      <w:b/>
      <w:sz w:val="40"/>
      <w:szCs w:val="20"/>
      <w:u w:val="single"/>
      <w:lang w:val="sl-SI" w:eastAsia="sl-SI"/>
    </w:rPr>
  </w:style>
  <w:style w:type="character" w:customStyle="1" w:styleId="PodnaslovChar">
    <w:name w:val="Podnaslov Char"/>
    <w:link w:val="Podnaslov"/>
    <w:rsid w:val="002203AA"/>
    <w:rPr>
      <w:rFonts w:ascii="Arial" w:eastAsia="Times New Roman" w:hAnsi="Arial" w:cs="Times New Roman"/>
      <w:b/>
      <w:sz w:val="40"/>
      <w:szCs w:val="20"/>
      <w:u w:val="single"/>
      <w:lang w:val="sl-SI" w:eastAsia="sl-SI"/>
    </w:rPr>
  </w:style>
  <w:style w:type="character" w:styleId="Referencafusnote">
    <w:name w:val="footnote reference"/>
    <w:aliases w:val="Footnote symbol,Footnote,Fussnota"/>
    <w:rsid w:val="002203AA"/>
    <w:rPr>
      <w:rFonts w:cs="Times New Roman"/>
      <w:vertAlign w:val="superscript"/>
    </w:rPr>
  </w:style>
  <w:style w:type="paragraph" w:styleId="Tekstfusnote">
    <w:name w:val="footnote text"/>
    <w:aliases w:val="Char Char,Sprotna opomba - besedilo Znak1,Sprotna opomba - besedilo Znak Znak2,Sprotna opomba - besedilo Znak1 Znak Znak1,Sprotna opomba - besedilo Znak1 Znak Znak Znak,Sprotna opomba - besedilo Znak Znak Znak Znak Znak"/>
    <w:basedOn w:val="Normal"/>
    <w:link w:val="TekstfusnoteChar"/>
    <w:rsid w:val="005B22F2"/>
    <w:pPr>
      <w:spacing w:after="0" w:line="240" w:lineRule="auto"/>
    </w:pPr>
    <w:rPr>
      <w:rFonts w:ascii="Arial" w:hAnsi="Arial"/>
      <w:color w:val="000000"/>
      <w:sz w:val="16"/>
      <w:szCs w:val="20"/>
      <w:lang w:val="en-GB" w:eastAsia="sl-SI"/>
    </w:rPr>
  </w:style>
  <w:style w:type="table" w:customStyle="1" w:styleId="TD-Part-TableH2">
    <w:name w:val="TD-Part-TableH2"/>
    <w:basedOn w:val="Obinatablica"/>
    <w:uiPriority w:val="99"/>
    <w:qFormat/>
    <w:rsid w:val="00B027DC"/>
    <w:pPr>
      <w:spacing w:before="120" w:line="240" w:lineRule="exact"/>
      <w:jc w:val="center"/>
    </w:pPr>
    <w:tblPr>
      <w:tblCellSpacing w:w="56" w:type="dxa"/>
    </w:tblPr>
    <w:trPr>
      <w:tblCellSpacing w:w="56" w:type="dxa"/>
    </w:trPr>
  </w:style>
  <w:style w:type="table" w:customStyle="1" w:styleId="TD-Part-TableH3">
    <w:name w:val="TD-Part-TableH3"/>
    <w:basedOn w:val="Obinatablica"/>
    <w:uiPriority w:val="99"/>
    <w:qFormat/>
    <w:rsid w:val="00B027DC"/>
    <w:pPr>
      <w:spacing w:before="120" w:line="240" w:lineRule="exact"/>
      <w:jc w:val="center"/>
    </w:pPr>
    <w:tblPr>
      <w:tblCellSpacing w:w="56" w:type="dxa"/>
      <w:tblInd w:w="680" w:type="dxa"/>
    </w:tblPr>
    <w:trPr>
      <w:tblCellSpacing w:w="56" w:type="dxa"/>
    </w:trPr>
  </w:style>
  <w:style w:type="character" w:customStyle="1" w:styleId="TekstfusnoteChar">
    <w:name w:val="Tekst fusnote Char"/>
    <w:aliases w:val="Char Char Char,Sprotna opomba - besedilo Znak1 Char,Sprotna opomba - besedilo Znak Znak2 Char,Sprotna opomba - besedilo Znak1 Znak Znak1 Char,Sprotna opomba - besedilo Znak1 Znak Znak Znak Char"/>
    <w:link w:val="Tekstfusnote"/>
    <w:uiPriority w:val="99"/>
    <w:rsid w:val="005B22F2"/>
    <w:rPr>
      <w:rFonts w:ascii="Arial" w:eastAsia="Times New Roman" w:hAnsi="Arial" w:cs="Times New Roman"/>
      <w:color w:val="000000"/>
      <w:sz w:val="16"/>
      <w:szCs w:val="20"/>
      <w:lang w:val="en-GB" w:eastAsia="sl-SI"/>
    </w:rPr>
  </w:style>
  <w:style w:type="paragraph" w:customStyle="1" w:styleId="TD-Remarks">
    <w:name w:val="TD-Remarks"/>
    <w:basedOn w:val="Normal"/>
    <w:rsid w:val="006F365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5B8B7"/>
      <w:spacing w:before="180" w:after="120" w:line="240" w:lineRule="auto"/>
      <w:ind w:left="426"/>
    </w:pPr>
    <w:rPr>
      <w:color w:val="943634"/>
    </w:rPr>
  </w:style>
  <w:style w:type="paragraph" w:styleId="Tijeloteksta-uvlaka3">
    <w:name w:val="Body Text Indent 3"/>
    <w:aliases w:val="uvlaka 3"/>
    <w:basedOn w:val="Normal"/>
    <w:link w:val="Tijeloteksta-uvlaka3Char"/>
    <w:rsid w:val="00B85554"/>
    <w:pPr>
      <w:spacing w:after="0" w:line="240" w:lineRule="auto"/>
      <w:ind w:left="567"/>
    </w:pPr>
    <w:rPr>
      <w:rFonts w:ascii="Arial" w:hAnsi="Arial"/>
      <w:sz w:val="20"/>
      <w:szCs w:val="20"/>
      <w:lang w:val="en-GB" w:eastAsia="sl-SI"/>
    </w:rPr>
  </w:style>
  <w:style w:type="character" w:customStyle="1" w:styleId="Tijeloteksta-uvlaka3Char">
    <w:name w:val="Tijelo teksta - uvlaka 3 Char"/>
    <w:aliases w:val="uvlaka 3 Char"/>
    <w:link w:val="Tijeloteksta-uvlaka3"/>
    <w:rsid w:val="00B85554"/>
    <w:rPr>
      <w:rFonts w:ascii="Arial" w:eastAsia="Times New Roman" w:hAnsi="Arial" w:cs="Times New Roman"/>
      <w:sz w:val="20"/>
      <w:szCs w:val="20"/>
      <w:lang w:val="en-GB" w:eastAsia="sl-SI"/>
    </w:rPr>
  </w:style>
  <w:style w:type="paragraph" w:customStyle="1" w:styleId="TD-TitlePageTenderDossier">
    <w:name w:val="TD-Title Page Tender Dossier"/>
    <w:link w:val="TD-TitlePageTenderDossierChar"/>
    <w:rsid w:val="00B027DC"/>
    <w:pPr>
      <w:spacing w:before="1200" w:after="2040" w:line="240" w:lineRule="exact"/>
      <w:jc w:val="center"/>
    </w:pPr>
    <w:rPr>
      <w:rFonts w:ascii="Arial" w:hAnsi="Arial"/>
      <w:b/>
      <w:caps/>
      <w:sz w:val="40"/>
      <w:szCs w:val="40"/>
      <w:lang w:val="en-US" w:eastAsia="en-US"/>
    </w:rPr>
  </w:style>
  <w:style w:type="paragraph" w:customStyle="1" w:styleId="TD-VolumeContent">
    <w:name w:val="TD-Volume_Content"/>
    <w:basedOn w:val="Normal"/>
    <w:rsid w:val="00B027DC"/>
    <w:pPr>
      <w:tabs>
        <w:tab w:val="left" w:pos="2268"/>
      </w:tabs>
      <w:ind w:left="2268" w:hanging="2268"/>
    </w:pPr>
    <w:rPr>
      <w:b/>
      <w:caps/>
      <w:sz w:val="24"/>
      <w:szCs w:val="32"/>
    </w:rPr>
  </w:style>
  <w:style w:type="paragraph" w:customStyle="1" w:styleId="TD-VolumeSubTitle">
    <w:name w:val="TD-Volume_SubTitle"/>
    <w:basedOn w:val="TD-TitlePageTenderDossier"/>
    <w:rsid w:val="00B027DC"/>
    <w:pPr>
      <w:spacing w:before="240" w:after="240" w:line="240" w:lineRule="auto"/>
    </w:pPr>
    <w:rPr>
      <w:rFonts w:ascii="Calibri" w:hAnsi="Calibri"/>
      <w:lang w:val="en-GB"/>
    </w:rPr>
  </w:style>
  <w:style w:type="paragraph" w:customStyle="1" w:styleId="TD-VolumeContentHeading">
    <w:name w:val="TD-Volume_ContentHeading"/>
    <w:basedOn w:val="TD-VolumeSubTitle"/>
    <w:autoRedefine/>
    <w:rsid w:val="00B027DC"/>
  </w:style>
  <w:style w:type="paragraph" w:customStyle="1" w:styleId="2zanoren">
    <w:name w:val="2.zanorení"/>
    <w:basedOn w:val="text-3mezera"/>
    <w:rsid w:val="00B85554"/>
    <w:pPr>
      <w:widowControl w:val="0"/>
      <w:ind w:left="3402" w:hanging="1278"/>
    </w:pPr>
    <w:rPr>
      <w:lang w:val="cs-CZ" w:eastAsia="en-US"/>
    </w:rPr>
  </w:style>
  <w:style w:type="paragraph" w:customStyle="1" w:styleId="Nadpis-sted">
    <w:name w:val="Nadpis-střed"/>
    <w:basedOn w:val="Normal"/>
    <w:rsid w:val="00B85554"/>
    <w:pPr>
      <w:spacing w:before="60" w:after="0" w:line="240" w:lineRule="exact"/>
      <w:jc w:val="center"/>
    </w:pPr>
    <w:rPr>
      <w:rFonts w:ascii="Arial" w:hAnsi="Arial"/>
      <w:b/>
      <w:i/>
      <w:sz w:val="24"/>
      <w:szCs w:val="20"/>
      <w:lang w:val="en-GB" w:eastAsia="sl-SI"/>
    </w:rPr>
  </w:style>
  <w:style w:type="paragraph" w:customStyle="1" w:styleId="05linespaceFortables">
    <w:name w:val="0.5 line space (For tables)"/>
    <w:basedOn w:val="Normal"/>
    <w:uiPriority w:val="99"/>
    <w:rsid w:val="00B85554"/>
    <w:pPr>
      <w:spacing w:after="0" w:line="120" w:lineRule="exact"/>
    </w:pPr>
    <w:rPr>
      <w:rFonts w:ascii="Times New Roman" w:hAnsi="Times New Roman"/>
      <w:szCs w:val="20"/>
      <w:lang w:val="en-GB"/>
    </w:rPr>
  </w:style>
  <w:style w:type="paragraph" w:customStyle="1" w:styleId="11ptheading">
    <w:name w:val="11 pt heading"/>
    <w:basedOn w:val="Normal"/>
    <w:uiPriority w:val="99"/>
    <w:rsid w:val="00B85554"/>
    <w:pPr>
      <w:keepNext/>
      <w:keepLines/>
      <w:spacing w:before="360" w:after="120" w:line="240" w:lineRule="auto"/>
    </w:pPr>
    <w:rPr>
      <w:rFonts w:ascii="Arial" w:hAnsi="Arial"/>
      <w:b/>
      <w:szCs w:val="20"/>
      <w:lang w:val="en-GB"/>
    </w:rPr>
  </w:style>
  <w:style w:type="paragraph" w:customStyle="1" w:styleId="A">
    <w:name w:val="A"/>
    <w:uiPriority w:val="99"/>
    <w:rsid w:val="00B85554"/>
    <w:pPr>
      <w:keepNext/>
      <w:spacing w:before="240" w:line="240" w:lineRule="exact"/>
      <w:ind w:left="720" w:hanging="720"/>
      <w:jc w:val="both"/>
    </w:pPr>
    <w:rPr>
      <w:rFonts w:ascii="Times New Roman" w:hAnsi="Times New Roman"/>
      <w:sz w:val="24"/>
      <w:lang w:val="en-GB" w:eastAsia="en-US"/>
    </w:rPr>
  </w:style>
  <w:style w:type="character" w:customStyle="1" w:styleId="Naslov1Char">
    <w:name w:val="Naslov 1 Char"/>
    <w:link w:val="Naslov1"/>
    <w:rsid w:val="00A81DB1"/>
    <w:rPr>
      <w:rFonts w:ascii="Arial" w:hAnsi="Arial" w:cs="Arial"/>
      <w:b/>
      <w:bCs/>
      <w:sz w:val="28"/>
      <w:szCs w:val="28"/>
      <w:lang w:eastAsia="en-US"/>
    </w:rPr>
  </w:style>
  <w:style w:type="character" w:customStyle="1" w:styleId="Heading2Char">
    <w:name w:val="Heading 2 Char"/>
    <w:rsid w:val="00AA125F"/>
    <w:rPr>
      <w:rFonts w:ascii="Arial" w:eastAsia="Times New Roman" w:hAnsi="Arial" w:cs="Arial"/>
      <w:b/>
      <w:sz w:val="24"/>
      <w:szCs w:val="26"/>
    </w:rPr>
  </w:style>
  <w:style w:type="character" w:customStyle="1" w:styleId="Heading3Char">
    <w:name w:val="Heading 3 Char"/>
    <w:rsid w:val="00A5456F"/>
    <w:rPr>
      <w:rFonts w:ascii="Arial" w:eastAsia="Times New Roman" w:hAnsi="Arial" w:cs="Arial"/>
      <w:b/>
      <w:bCs/>
      <w:szCs w:val="26"/>
    </w:rPr>
  </w:style>
  <w:style w:type="character" w:customStyle="1" w:styleId="Heading4Char">
    <w:name w:val="Heading 4 Char"/>
    <w:rsid w:val="00A5456F"/>
    <w:rPr>
      <w:rFonts w:ascii="Arial" w:eastAsia="Times New Roman" w:hAnsi="Arial" w:cs="Arial"/>
      <w:iCs/>
      <w:szCs w:val="26"/>
    </w:rPr>
  </w:style>
  <w:style w:type="paragraph" w:customStyle="1" w:styleId="BodyTextBoldheading">
    <w:name w:val="Body Text Bold heading"/>
    <w:basedOn w:val="BodyTextBold"/>
    <w:link w:val="BodyTextBoldheadingChar"/>
    <w:qFormat/>
    <w:rsid w:val="00DA7B3D"/>
    <w:pPr>
      <w:spacing w:before="240"/>
    </w:pPr>
    <w:rPr>
      <w:rFonts w:eastAsia="Arial Unicode MS"/>
    </w:rPr>
  </w:style>
  <w:style w:type="character" w:customStyle="1" w:styleId="Naslov6Char">
    <w:name w:val="Naslov 6 Char"/>
    <w:link w:val="Naslov6"/>
    <w:rsid w:val="00B027DC"/>
    <w:rPr>
      <w:rFonts w:ascii="Cambria" w:hAnsi="Cambria"/>
      <w:i/>
      <w:iCs/>
      <w:color w:val="243F60"/>
      <w:sz w:val="22"/>
      <w:szCs w:val="22"/>
      <w:lang w:eastAsia="en-US"/>
    </w:rPr>
  </w:style>
  <w:style w:type="character" w:customStyle="1" w:styleId="Naslov7Char">
    <w:name w:val="Naslov 7 Char"/>
    <w:link w:val="Naslov7"/>
    <w:rsid w:val="00B027DC"/>
    <w:rPr>
      <w:rFonts w:ascii="Cambria" w:hAnsi="Cambria"/>
      <w:i/>
      <w:iCs/>
      <w:color w:val="404040"/>
      <w:sz w:val="22"/>
      <w:szCs w:val="22"/>
      <w:lang w:eastAsia="en-US"/>
    </w:rPr>
  </w:style>
  <w:style w:type="character" w:customStyle="1" w:styleId="Naslov8Char">
    <w:name w:val="Naslov 8 Char"/>
    <w:link w:val="Naslov8"/>
    <w:rsid w:val="00B027DC"/>
    <w:rPr>
      <w:rFonts w:ascii="Cambria" w:hAnsi="Cambria"/>
      <w:color w:val="404040"/>
      <w:lang w:eastAsia="en-US"/>
    </w:rPr>
  </w:style>
  <w:style w:type="character" w:customStyle="1" w:styleId="Naslov9Char">
    <w:name w:val="Naslov 9 Char"/>
    <w:link w:val="Naslov9"/>
    <w:rsid w:val="00B027DC"/>
    <w:rPr>
      <w:rFonts w:ascii="Cambria" w:hAnsi="Cambria"/>
      <w:i/>
      <w:iCs/>
      <w:color w:val="404040"/>
      <w:lang w:eastAsia="en-US"/>
    </w:rPr>
  </w:style>
  <w:style w:type="paragraph" w:customStyle="1" w:styleId="bullet-1">
    <w:name w:val="bullet-1"/>
    <w:basedOn w:val="Normal"/>
    <w:uiPriority w:val="99"/>
    <w:rsid w:val="002203AA"/>
    <w:pPr>
      <w:widowControl w:val="0"/>
      <w:overflowPunct w:val="0"/>
      <w:autoSpaceDE w:val="0"/>
      <w:autoSpaceDN w:val="0"/>
      <w:adjustRightInd w:val="0"/>
      <w:spacing w:before="240" w:after="0" w:line="240" w:lineRule="exact"/>
      <w:ind w:left="851" w:hanging="284"/>
      <w:textAlignment w:val="baseline"/>
    </w:pPr>
    <w:rPr>
      <w:rFonts w:ascii="Arial" w:hAnsi="Arial"/>
      <w:sz w:val="24"/>
      <w:szCs w:val="20"/>
      <w:lang w:val="cs-CZ"/>
    </w:rPr>
  </w:style>
  <w:style w:type="paragraph" w:customStyle="1" w:styleId="tabulka">
    <w:name w:val="tabulka"/>
    <w:basedOn w:val="Normal"/>
    <w:uiPriority w:val="99"/>
    <w:rsid w:val="00B85554"/>
    <w:pPr>
      <w:widowControl w:val="0"/>
      <w:spacing w:before="120" w:after="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Single">
    <w:name w:val="Single"/>
    <w:basedOn w:val="Normal"/>
    <w:uiPriority w:val="99"/>
    <w:rsid w:val="002203AA"/>
    <w:pPr>
      <w:spacing w:after="0" w:line="300" w:lineRule="atLeast"/>
    </w:pPr>
    <w:rPr>
      <w:rFonts w:ascii="Garamond" w:hAnsi="Garamond"/>
      <w:szCs w:val="20"/>
      <w:lang w:val="en-GB"/>
    </w:rPr>
  </w:style>
  <w:style w:type="paragraph" w:customStyle="1" w:styleId="Style4">
    <w:name w:val="Style4"/>
    <w:basedOn w:val="Normal"/>
    <w:autoRedefine/>
    <w:uiPriority w:val="99"/>
    <w:rsid w:val="00B85554"/>
    <w:pPr>
      <w:spacing w:before="240" w:after="0" w:line="240" w:lineRule="exact"/>
      <w:outlineLvl w:val="1"/>
    </w:pPr>
    <w:rPr>
      <w:rFonts w:ascii="Arial Black" w:hAnsi="Arial Black" w:cs="Arial"/>
      <w:bCs/>
      <w:lang w:val="en-GB" w:eastAsia="sl-SI"/>
    </w:rPr>
  </w:style>
  <w:style w:type="paragraph" w:styleId="TOCNaslov">
    <w:name w:val="TOC Heading"/>
    <w:basedOn w:val="Naslov1"/>
    <w:next w:val="Normal"/>
    <w:uiPriority w:val="39"/>
    <w:unhideWhenUsed/>
    <w:rsid w:val="00B027DC"/>
    <w:pPr>
      <w:numPr>
        <w:numId w:val="0"/>
      </w:numPr>
      <w:spacing w:after="360" w:line="276" w:lineRule="auto"/>
      <w:outlineLvl w:val="9"/>
    </w:pPr>
    <w:rPr>
      <w:rFonts w:ascii="Arial Bold" w:hAnsi="Arial Bold" w:cs="Times New Roman"/>
      <w:caps/>
      <w:sz w:val="24"/>
    </w:rPr>
  </w:style>
  <w:style w:type="paragraph" w:styleId="Sadraj1">
    <w:name w:val="toc 1"/>
    <w:basedOn w:val="Normal"/>
    <w:next w:val="Normal"/>
    <w:uiPriority w:val="39"/>
    <w:unhideWhenUsed/>
    <w:rsid w:val="00B027DC"/>
    <w:pPr>
      <w:spacing w:after="100" w:line="240" w:lineRule="auto"/>
    </w:pPr>
  </w:style>
  <w:style w:type="paragraph" w:styleId="Sadraj2">
    <w:name w:val="toc 2"/>
    <w:basedOn w:val="Sadraj1"/>
    <w:next w:val="Normal"/>
    <w:unhideWhenUsed/>
    <w:rsid w:val="00B027DC"/>
    <w:pPr>
      <w:ind w:left="220"/>
    </w:pPr>
  </w:style>
  <w:style w:type="paragraph" w:styleId="Sadraj3">
    <w:name w:val="toc 3"/>
    <w:basedOn w:val="Sadraj1"/>
    <w:next w:val="Normal"/>
    <w:unhideWhenUsed/>
    <w:rsid w:val="00B027DC"/>
    <w:pPr>
      <w:ind w:left="440"/>
    </w:pPr>
  </w:style>
  <w:style w:type="character" w:styleId="Hiperveza">
    <w:name w:val="Hyperlink"/>
    <w:uiPriority w:val="99"/>
    <w:unhideWhenUsed/>
    <w:rsid w:val="00B027DC"/>
    <w:rPr>
      <w:color w:val="0000FF"/>
      <w:u w:val="single"/>
    </w:rPr>
  </w:style>
  <w:style w:type="paragraph" w:styleId="Bezproreda">
    <w:name w:val="No Spacing"/>
    <w:link w:val="BezproredaChar"/>
    <w:uiPriority w:val="1"/>
    <w:rsid w:val="00B027DC"/>
    <w:rPr>
      <w:sz w:val="22"/>
      <w:szCs w:val="22"/>
      <w:lang w:val="en-US" w:eastAsia="en-US"/>
    </w:rPr>
  </w:style>
  <w:style w:type="character" w:customStyle="1" w:styleId="BezproredaChar">
    <w:name w:val="Bez proreda Char"/>
    <w:link w:val="Bezproreda"/>
    <w:uiPriority w:val="1"/>
    <w:rsid w:val="00B027DC"/>
    <w:rPr>
      <w:sz w:val="22"/>
      <w:szCs w:val="22"/>
      <w:lang w:val="en-US" w:eastAsia="en-US" w:bidi="ar-SA"/>
    </w:rPr>
  </w:style>
  <w:style w:type="character" w:customStyle="1" w:styleId="TD-TitlePageTenderDossierChar">
    <w:name w:val="TD-Title Page Tender Dossier Char"/>
    <w:link w:val="TD-TitlePageTenderDossier"/>
    <w:rsid w:val="00B027DC"/>
    <w:rPr>
      <w:rFonts w:ascii="Arial" w:hAnsi="Arial"/>
      <w:b/>
      <w:caps/>
      <w:sz w:val="40"/>
      <w:szCs w:val="40"/>
      <w:lang w:val="en-US" w:eastAsia="en-US" w:bidi="ar-SA"/>
    </w:rPr>
  </w:style>
  <w:style w:type="paragraph" w:customStyle="1" w:styleId="TD-BodyTextBoldCenter">
    <w:name w:val="TD-Body Text Bold Center"/>
    <w:basedOn w:val="Normal"/>
    <w:link w:val="TD-BodyTextBoldCenterChar"/>
    <w:qFormat/>
    <w:rsid w:val="00B027DC"/>
    <w:pPr>
      <w:spacing w:line="240" w:lineRule="auto"/>
      <w:jc w:val="center"/>
    </w:pPr>
    <w:rPr>
      <w:b/>
    </w:rPr>
  </w:style>
  <w:style w:type="character" w:customStyle="1" w:styleId="TD-BodyTextBoldCenterChar">
    <w:name w:val="TD-Body Text Bold Center Char"/>
    <w:link w:val="TD-BodyTextBoldCenter"/>
    <w:rsid w:val="00B027DC"/>
    <w:rPr>
      <w:rFonts w:ascii="Calibri" w:eastAsia="Times New Roman" w:hAnsi="Calibri"/>
      <w:b/>
      <w:lang w:val="en-GB"/>
    </w:rPr>
  </w:style>
  <w:style w:type="paragraph" w:customStyle="1" w:styleId="TDTitlePageVolumeNoName">
    <w:name w:val="TD Title Page Volume No/Name"/>
    <w:basedOn w:val="Normal"/>
    <w:rsid w:val="00B027DC"/>
    <w:pPr>
      <w:jc w:val="center"/>
    </w:pPr>
    <w:rPr>
      <w:b/>
      <w:caps/>
      <w:sz w:val="40"/>
      <w:szCs w:val="40"/>
    </w:rPr>
  </w:style>
  <w:style w:type="table" w:styleId="Reetkatablice">
    <w:name w:val="Table Grid"/>
    <w:basedOn w:val="Obinatablica"/>
    <w:uiPriority w:val="59"/>
    <w:rsid w:val="00B027DC"/>
    <w:pPr>
      <w:spacing w:before="120" w:line="240" w:lineRule="exact"/>
      <w:jc w:val="center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Brojstranice">
    <w:name w:val="page number"/>
    <w:basedOn w:val="Zadanifontodlomka"/>
    <w:rsid w:val="00B027DC"/>
  </w:style>
  <w:style w:type="paragraph" w:styleId="Tekstbalonia">
    <w:name w:val="Balloon Text"/>
    <w:basedOn w:val="Normal"/>
    <w:link w:val="TekstbaloniaChar"/>
    <w:rsid w:val="00B85554"/>
    <w:pPr>
      <w:spacing w:after="0" w:line="240" w:lineRule="auto"/>
    </w:pPr>
    <w:rPr>
      <w:rFonts w:ascii="Tahoma" w:hAnsi="Tahoma" w:cs="Tahoma"/>
      <w:sz w:val="16"/>
      <w:szCs w:val="16"/>
      <w:lang w:val="sl-SI" w:eastAsia="sl-SI"/>
    </w:rPr>
  </w:style>
  <w:style w:type="character" w:customStyle="1" w:styleId="TekstbaloniaChar">
    <w:name w:val="Tekst balončića Char"/>
    <w:link w:val="Tekstbalonia"/>
    <w:rsid w:val="00B85554"/>
    <w:rPr>
      <w:rFonts w:ascii="Tahoma" w:eastAsia="Times New Roman" w:hAnsi="Tahoma" w:cs="Tahoma"/>
      <w:sz w:val="16"/>
      <w:szCs w:val="16"/>
      <w:lang w:val="sl-SI" w:eastAsia="sl-SI"/>
    </w:rPr>
  </w:style>
  <w:style w:type="paragraph" w:customStyle="1" w:styleId="4">
    <w:name w:val="4"/>
    <w:basedOn w:val="Normal"/>
    <w:uiPriority w:val="99"/>
    <w:rsid w:val="00B85554"/>
    <w:pPr>
      <w:spacing w:after="120" w:line="300" w:lineRule="exact"/>
      <w:ind w:left="1080"/>
    </w:pPr>
    <w:rPr>
      <w:rFonts w:ascii="Times New Roman" w:hAnsi="Times New Roman"/>
      <w:color w:val="0000FF"/>
      <w:sz w:val="24"/>
      <w:szCs w:val="20"/>
    </w:rPr>
  </w:style>
  <w:style w:type="paragraph" w:customStyle="1" w:styleId="1">
    <w:name w:val="1"/>
    <w:basedOn w:val="Normal"/>
    <w:uiPriority w:val="99"/>
    <w:rsid w:val="00B85554"/>
    <w:pPr>
      <w:spacing w:before="240" w:after="120" w:line="300" w:lineRule="exact"/>
      <w:ind w:left="1080" w:hanging="1080"/>
    </w:pPr>
    <w:rPr>
      <w:rFonts w:ascii="Times New Roman" w:hAnsi="Times New Roman"/>
      <w:b/>
      <w:color w:val="FF00FF"/>
      <w:sz w:val="24"/>
      <w:szCs w:val="20"/>
    </w:rPr>
  </w:style>
  <w:style w:type="paragraph" w:styleId="Tijeloteksta2">
    <w:name w:val="Body Text 2"/>
    <w:aliases w:val="Body indent 3"/>
    <w:basedOn w:val="Normal"/>
    <w:link w:val="Tijeloteksta2Char"/>
    <w:unhideWhenUsed/>
    <w:rsid w:val="00B027DC"/>
    <w:pPr>
      <w:spacing w:before="120" w:after="120" w:line="480" w:lineRule="auto"/>
      <w:jc w:val="center"/>
    </w:pPr>
  </w:style>
  <w:style w:type="character" w:customStyle="1" w:styleId="Tijeloteksta2Char">
    <w:name w:val="Tijelo teksta 2 Char"/>
    <w:aliases w:val="Body indent 3 Char"/>
    <w:link w:val="Tijeloteksta2"/>
    <w:uiPriority w:val="99"/>
    <w:rsid w:val="00B027DC"/>
    <w:rPr>
      <w:rFonts w:eastAsia="Times New Roman"/>
    </w:rPr>
  </w:style>
  <w:style w:type="paragraph" w:customStyle="1" w:styleId="BodyTextBoldCenter">
    <w:name w:val="Body Text Bold Center"/>
    <w:basedOn w:val="Normal"/>
    <w:rsid w:val="00B027DC"/>
    <w:pPr>
      <w:jc w:val="center"/>
    </w:pPr>
    <w:rPr>
      <w:b/>
    </w:rPr>
  </w:style>
  <w:style w:type="paragraph" w:styleId="Uvuenotijeloteksta">
    <w:name w:val="Body Text Indent"/>
    <w:basedOn w:val="Normal"/>
    <w:link w:val="UvuenotijelotekstaChar"/>
    <w:unhideWhenUsed/>
    <w:rsid w:val="00B027DC"/>
    <w:pPr>
      <w:spacing w:before="120" w:after="120" w:line="240" w:lineRule="exact"/>
      <w:ind w:left="283"/>
      <w:jc w:val="center"/>
    </w:pPr>
  </w:style>
  <w:style w:type="character" w:customStyle="1" w:styleId="UvuenotijelotekstaChar">
    <w:name w:val="Uvučeno tijelo teksta Char"/>
    <w:link w:val="Uvuenotijeloteksta"/>
    <w:rsid w:val="00B027DC"/>
    <w:rPr>
      <w:rFonts w:eastAsia="Times New Roman"/>
    </w:rPr>
  </w:style>
  <w:style w:type="paragraph" w:customStyle="1" w:styleId="BodyTextCenter">
    <w:name w:val="Body Text_Center"/>
    <w:basedOn w:val="Normal"/>
    <w:qFormat/>
    <w:rsid w:val="00B027DC"/>
    <w:pPr>
      <w:jc w:val="center"/>
    </w:pPr>
    <w:rPr>
      <w:rFonts w:eastAsia="Arial Unicode MS"/>
    </w:rPr>
  </w:style>
  <w:style w:type="character" w:styleId="Referencakomentara">
    <w:name w:val="annotation reference"/>
    <w:uiPriority w:val="99"/>
    <w:semiHidden/>
    <w:unhideWhenUsed/>
    <w:rsid w:val="00B027D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B027DC"/>
    <w:pPr>
      <w:spacing w:before="120" w:after="0" w:line="240" w:lineRule="auto"/>
      <w:jc w:val="center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B027DC"/>
    <w:rPr>
      <w:rFonts w:eastAsia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semiHidden/>
    <w:unhideWhenUsed/>
    <w:rsid w:val="00B027DC"/>
    <w:rPr>
      <w:b/>
      <w:bCs/>
    </w:rPr>
  </w:style>
  <w:style w:type="character" w:customStyle="1" w:styleId="PredmetkomentaraChar">
    <w:name w:val="Predmet komentara Char"/>
    <w:link w:val="Predmetkomentara"/>
    <w:semiHidden/>
    <w:rsid w:val="00B027DC"/>
    <w:rPr>
      <w:rFonts w:eastAsia="Times New Roman"/>
      <w:b/>
      <w:bCs/>
      <w:sz w:val="20"/>
      <w:szCs w:val="20"/>
    </w:rPr>
  </w:style>
  <w:style w:type="character" w:styleId="SlijeenaHiperveza">
    <w:name w:val="FollowedHyperlink"/>
    <w:unhideWhenUsed/>
    <w:rsid w:val="00B027DC"/>
    <w:rPr>
      <w:color w:val="800080"/>
      <w:u w:val="single"/>
    </w:rPr>
  </w:style>
  <w:style w:type="paragraph" w:customStyle="1" w:styleId="2">
    <w:name w:val="2"/>
    <w:basedOn w:val="Normal"/>
    <w:uiPriority w:val="99"/>
    <w:rsid w:val="00B85554"/>
    <w:pPr>
      <w:spacing w:before="240" w:after="120" w:line="300" w:lineRule="exact"/>
      <w:ind w:left="1080" w:hanging="1080"/>
    </w:pPr>
    <w:rPr>
      <w:rFonts w:ascii="Times New Roman" w:hAnsi="Times New Roman"/>
      <w:b/>
      <w:color w:val="FF0000"/>
      <w:sz w:val="24"/>
      <w:szCs w:val="20"/>
    </w:rPr>
  </w:style>
  <w:style w:type="paragraph" w:styleId="Indeks1">
    <w:name w:val="index 1"/>
    <w:basedOn w:val="Normal"/>
    <w:next w:val="Normal"/>
    <w:autoRedefine/>
    <w:uiPriority w:val="99"/>
    <w:semiHidden/>
    <w:rsid w:val="002203AA"/>
    <w:pPr>
      <w:overflowPunct w:val="0"/>
      <w:autoSpaceDE w:val="0"/>
      <w:autoSpaceDN w:val="0"/>
      <w:adjustRightInd w:val="0"/>
      <w:spacing w:after="0" w:line="240" w:lineRule="auto"/>
      <w:ind w:left="220" w:hanging="220"/>
      <w:textAlignment w:val="baseline"/>
    </w:pPr>
    <w:rPr>
      <w:rFonts w:ascii="Arial" w:hAnsi="Arial"/>
      <w:sz w:val="20"/>
      <w:szCs w:val="20"/>
    </w:rPr>
  </w:style>
  <w:style w:type="paragraph" w:styleId="Indeks2">
    <w:name w:val="index 2"/>
    <w:basedOn w:val="Normal"/>
    <w:next w:val="Normal"/>
    <w:autoRedefine/>
    <w:uiPriority w:val="99"/>
    <w:semiHidden/>
    <w:rsid w:val="002203AA"/>
    <w:pPr>
      <w:overflowPunct w:val="0"/>
      <w:autoSpaceDE w:val="0"/>
      <w:autoSpaceDN w:val="0"/>
      <w:adjustRightInd w:val="0"/>
      <w:spacing w:after="0" w:line="240" w:lineRule="auto"/>
      <w:ind w:left="440" w:hanging="220"/>
      <w:textAlignment w:val="baseline"/>
    </w:pPr>
    <w:rPr>
      <w:rFonts w:ascii="Arial" w:hAnsi="Arial"/>
      <w:sz w:val="20"/>
      <w:szCs w:val="20"/>
    </w:rPr>
  </w:style>
  <w:style w:type="character" w:styleId="Tekstrezerviranogmjesta">
    <w:name w:val="Placeholder Text"/>
    <w:uiPriority w:val="99"/>
    <w:semiHidden/>
    <w:rsid w:val="00B027DC"/>
    <w:rPr>
      <w:color w:val="808080"/>
    </w:rPr>
  </w:style>
  <w:style w:type="character" w:styleId="Naglaeno">
    <w:name w:val="Strong"/>
    <w:qFormat/>
    <w:rsid w:val="00B027DC"/>
    <w:rPr>
      <w:b/>
    </w:rPr>
  </w:style>
  <w:style w:type="paragraph" w:customStyle="1" w:styleId="TDHeadertext">
    <w:name w:val="TD Header text"/>
    <w:basedOn w:val="Normal"/>
    <w:rsid w:val="00B027D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4703"/>
        <w:tab w:val="right" w:pos="9406"/>
      </w:tabs>
      <w:spacing w:before="120" w:after="0" w:line="240" w:lineRule="auto"/>
      <w:jc w:val="center"/>
    </w:pPr>
    <w:rPr>
      <w:b/>
      <w:caps/>
      <w:sz w:val="20"/>
      <w:szCs w:val="20"/>
    </w:rPr>
  </w:style>
  <w:style w:type="paragraph" w:styleId="Indeks3">
    <w:name w:val="index 3"/>
    <w:basedOn w:val="Normal"/>
    <w:next w:val="Normal"/>
    <w:autoRedefine/>
    <w:uiPriority w:val="99"/>
    <w:semiHidden/>
    <w:rsid w:val="002203AA"/>
    <w:pPr>
      <w:overflowPunct w:val="0"/>
      <w:autoSpaceDE w:val="0"/>
      <w:autoSpaceDN w:val="0"/>
      <w:adjustRightInd w:val="0"/>
      <w:spacing w:after="0" w:line="240" w:lineRule="auto"/>
      <w:ind w:left="660" w:hanging="220"/>
      <w:textAlignment w:val="baseline"/>
    </w:pPr>
    <w:rPr>
      <w:rFonts w:ascii="Arial" w:hAnsi="Arial"/>
      <w:sz w:val="20"/>
      <w:szCs w:val="20"/>
    </w:rPr>
  </w:style>
  <w:style w:type="paragraph" w:styleId="Indeks4">
    <w:name w:val="index 4"/>
    <w:basedOn w:val="Normal"/>
    <w:next w:val="Normal"/>
    <w:autoRedefine/>
    <w:uiPriority w:val="99"/>
    <w:semiHidden/>
    <w:rsid w:val="002203AA"/>
    <w:pPr>
      <w:overflowPunct w:val="0"/>
      <w:autoSpaceDE w:val="0"/>
      <w:autoSpaceDN w:val="0"/>
      <w:adjustRightInd w:val="0"/>
      <w:spacing w:after="0" w:line="240" w:lineRule="auto"/>
      <w:ind w:left="880" w:hanging="220"/>
      <w:textAlignment w:val="baseline"/>
    </w:pPr>
    <w:rPr>
      <w:rFonts w:ascii="Arial" w:hAnsi="Arial"/>
      <w:sz w:val="20"/>
      <w:szCs w:val="20"/>
    </w:rPr>
  </w:style>
  <w:style w:type="paragraph" w:styleId="Indeks5">
    <w:name w:val="index 5"/>
    <w:basedOn w:val="Normal"/>
    <w:next w:val="Normal"/>
    <w:autoRedefine/>
    <w:uiPriority w:val="99"/>
    <w:semiHidden/>
    <w:rsid w:val="002203AA"/>
    <w:pPr>
      <w:overflowPunct w:val="0"/>
      <w:autoSpaceDE w:val="0"/>
      <w:autoSpaceDN w:val="0"/>
      <w:adjustRightInd w:val="0"/>
      <w:spacing w:after="0" w:line="240" w:lineRule="auto"/>
      <w:ind w:left="1100" w:hanging="220"/>
      <w:textAlignment w:val="baseline"/>
    </w:pPr>
    <w:rPr>
      <w:rFonts w:ascii="Arial" w:hAnsi="Arial"/>
      <w:sz w:val="20"/>
      <w:szCs w:val="20"/>
    </w:rPr>
  </w:style>
  <w:style w:type="paragraph" w:styleId="Indeks6">
    <w:name w:val="index 6"/>
    <w:basedOn w:val="Normal"/>
    <w:next w:val="Normal"/>
    <w:autoRedefine/>
    <w:uiPriority w:val="99"/>
    <w:semiHidden/>
    <w:rsid w:val="002203AA"/>
    <w:pPr>
      <w:overflowPunct w:val="0"/>
      <w:autoSpaceDE w:val="0"/>
      <w:autoSpaceDN w:val="0"/>
      <w:adjustRightInd w:val="0"/>
      <w:spacing w:after="0" w:line="240" w:lineRule="auto"/>
      <w:ind w:left="1320" w:hanging="220"/>
      <w:textAlignment w:val="baseline"/>
    </w:pPr>
    <w:rPr>
      <w:rFonts w:ascii="Arial" w:hAnsi="Arial"/>
      <w:sz w:val="20"/>
      <w:szCs w:val="20"/>
    </w:rPr>
  </w:style>
  <w:style w:type="paragraph" w:customStyle="1" w:styleId="TD-VolumeTitle">
    <w:name w:val="TD-Volume Title"/>
    <w:rsid w:val="00B027DC"/>
    <w:pPr>
      <w:spacing w:before="960" w:after="1800"/>
      <w:jc w:val="center"/>
    </w:pPr>
    <w:rPr>
      <w:b/>
      <w:caps/>
      <w:sz w:val="40"/>
      <w:szCs w:val="40"/>
      <w:lang w:val="en-US" w:eastAsia="en-US"/>
    </w:rPr>
  </w:style>
  <w:style w:type="paragraph" w:styleId="Sadraj4">
    <w:name w:val="toc 4"/>
    <w:basedOn w:val="Normal"/>
    <w:next w:val="Normal"/>
    <w:autoRedefine/>
    <w:unhideWhenUsed/>
    <w:rsid w:val="00B027DC"/>
    <w:pPr>
      <w:spacing w:before="120" w:after="0" w:line="240" w:lineRule="exact"/>
      <w:ind w:left="660"/>
      <w:jc w:val="center"/>
    </w:pPr>
    <w:rPr>
      <w:sz w:val="18"/>
      <w:szCs w:val="18"/>
    </w:rPr>
  </w:style>
  <w:style w:type="paragraph" w:styleId="Sadraj5">
    <w:name w:val="toc 5"/>
    <w:basedOn w:val="Normal"/>
    <w:next w:val="Normal"/>
    <w:autoRedefine/>
    <w:unhideWhenUsed/>
    <w:rsid w:val="00B027DC"/>
    <w:pPr>
      <w:spacing w:before="120" w:after="0" w:line="240" w:lineRule="exact"/>
      <w:ind w:left="880"/>
      <w:jc w:val="center"/>
    </w:pPr>
    <w:rPr>
      <w:sz w:val="18"/>
      <w:szCs w:val="18"/>
    </w:rPr>
  </w:style>
  <w:style w:type="paragraph" w:styleId="Sadraj6">
    <w:name w:val="toc 6"/>
    <w:basedOn w:val="Normal"/>
    <w:next w:val="Normal"/>
    <w:autoRedefine/>
    <w:unhideWhenUsed/>
    <w:rsid w:val="00B027DC"/>
    <w:pPr>
      <w:spacing w:before="120" w:after="0" w:line="240" w:lineRule="exact"/>
      <w:ind w:left="1100"/>
      <w:jc w:val="center"/>
    </w:pPr>
    <w:rPr>
      <w:sz w:val="18"/>
      <w:szCs w:val="18"/>
    </w:rPr>
  </w:style>
  <w:style w:type="paragraph" w:styleId="Sadraj7">
    <w:name w:val="toc 7"/>
    <w:basedOn w:val="Normal"/>
    <w:next w:val="Normal"/>
    <w:autoRedefine/>
    <w:unhideWhenUsed/>
    <w:rsid w:val="00B027DC"/>
    <w:pPr>
      <w:spacing w:before="120" w:after="0" w:line="240" w:lineRule="exact"/>
      <w:ind w:left="1320"/>
      <w:jc w:val="center"/>
    </w:pPr>
    <w:rPr>
      <w:sz w:val="18"/>
      <w:szCs w:val="18"/>
    </w:rPr>
  </w:style>
  <w:style w:type="paragraph" w:styleId="Sadraj8">
    <w:name w:val="toc 8"/>
    <w:basedOn w:val="Normal"/>
    <w:next w:val="Normal"/>
    <w:autoRedefine/>
    <w:unhideWhenUsed/>
    <w:rsid w:val="00B027DC"/>
    <w:pPr>
      <w:spacing w:before="120" w:after="0" w:line="240" w:lineRule="exact"/>
      <w:ind w:left="1540"/>
      <w:jc w:val="center"/>
    </w:pPr>
    <w:rPr>
      <w:sz w:val="18"/>
      <w:szCs w:val="18"/>
    </w:rPr>
  </w:style>
  <w:style w:type="paragraph" w:styleId="Sadraj9">
    <w:name w:val="toc 9"/>
    <w:basedOn w:val="Normal"/>
    <w:next w:val="Normal"/>
    <w:autoRedefine/>
    <w:unhideWhenUsed/>
    <w:rsid w:val="00B027DC"/>
    <w:pPr>
      <w:spacing w:before="120" w:after="0" w:line="240" w:lineRule="exact"/>
      <w:ind w:left="1760"/>
      <w:jc w:val="center"/>
    </w:pPr>
    <w:rPr>
      <w:sz w:val="18"/>
      <w:szCs w:val="18"/>
    </w:rPr>
  </w:style>
  <w:style w:type="numbering" w:customStyle="1" w:styleId="TD-ITTHeadings">
    <w:name w:val="TD-ITT Headings"/>
    <w:uiPriority w:val="99"/>
    <w:rsid w:val="00B027DC"/>
    <w:pPr>
      <w:numPr>
        <w:numId w:val="2"/>
      </w:numPr>
    </w:pPr>
  </w:style>
  <w:style w:type="paragraph" w:styleId="Indeks7">
    <w:name w:val="index 7"/>
    <w:basedOn w:val="Normal"/>
    <w:next w:val="Normal"/>
    <w:autoRedefine/>
    <w:uiPriority w:val="99"/>
    <w:semiHidden/>
    <w:rsid w:val="002203AA"/>
    <w:pPr>
      <w:overflowPunct w:val="0"/>
      <w:autoSpaceDE w:val="0"/>
      <w:autoSpaceDN w:val="0"/>
      <w:adjustRightInd w:val="0"/>
      <w:spacing w:after="0" w:line="240" w:lineRule="auto"/>
      <w:ind w:left="1540" w:hanging="220"/>
      <w:textAlignment w:val="baseline"/>
    </w:pPr>
    <w:rPr>
      <w:rFonts w:ascii="Arial" w:hAnsi="Arial"/>
      <w:sz w:val="20"/>
      <w:szCs w:val="20"/>
    </w:rPr>
  </w:style>
  <w:style w:type="paragraph" w:customStyle="1" w:styleId="TableText">
    <w:name w:val="TableText"/>
    <w:basedOn w:val="Normal"/>
    <w:rsid w:val="0093776F"/>
    <w:pPr>
      <w:spacing w:before="60" w:after="60"/>
    </w:pPr>
    <w:rPr>
      <w:rFonts w:ascii="Arial" w:hAnsi="Arial"/>
      <w:color w:val="000000"/>
      <w:sz w:val="19"/>
      <w:szCs w:val="20"/>
    </w:rPr>
  </w:style>
  <w:style w:type="paragraph" w:styleId="Brojevi4">
    <w:name w:val="List Number 4"/>
    <w:basedOn w:val="Normal"/>
    <w:semiHidden/>
    <w:rsid w:val="0093776F"/>
    <w:pPr>
      <w:numPr>
        <w:numId w:val="3"/>
      </w:numPr>
      <w:spacing w:after="0" w:line="240" w:lineRule="auto"/>
    </w:pPr>
    <w:rPr>
      <w:rFonts w:ascii="Times New Roman" w:hAnsi="Times New Roman"/>
      <w:sz w:val="24"/>
      <w:szCs w:val="24"/>
      <w:lang w:val="en-GB"/>
    </w:rPr>
  </w:style>
  <w:style w:type="paragraph" w:styleId="Indeks8">
    <w:name w:val="index 8"/>
    <w:basedOn w:val="Normal"/>
    <w:next w:val="Normal"/>
    <w:autoRedefine/>
    <w:uiPriority w:val="99"/>
    <w:semiHidden/>
    <w:rsid w:val="002203AA"/>
    <w:pPr>
      <w:overflowPunct w:val="0"/>
      <w:autoSpaceDE w:val="0"/>
      <w:autoSpaceDN w:val="0"/>
      <w:adjustRightInd w:val="0"/>
      <w:spacing w:after="0" w:line="240" w:lineRule="auto"/>
      <w:ind w:left="1760" w:hanging="220"/>
      <w:textAlignment w:val="baseline"/>
    </w:pPr>
    <w:rPr>
      <w:rFonts w:ascii="Arial" w:hAnsi="Arial"/>
      <w:sz w:val="20"/>
      <w:szCs w:val="20"/>
    </w:rPr>
  </w:style>
  <w:style w:type="paragraph" w:styleId="Indeks9">
    <w:name w:val="index 9"/>
    <w:basedOn w:val="Normal"/>
    <w:next w:val="Normal"/>
    <w:autoRedefine/>
    <w:uiPriority w:val="99"/>
    <w:semiHidden/>
    <w:rsid w:val="002203AA"/>
    <w:pPr>
      <w:overflowPunct w:val="0"/>
      <w:autoSpaceDE w:val="0"/>
      <w:autoSpaceDN w:val="0"/>
      <w:adjustRightInd w:val="0"/>
      <w:spacing w:after="0" w:line="240" w:lineRule="auto"/>
      <w:ind w:left="1980" w:hanging="220"/>
      <w:textAlignment w:val="baseline"/>
    </w:pPr>
    <w:rPr>
      <w:rFonts w:ascii="Arial" w:hAnsi="Arial"/>
      <w:sz w:val="20"/>
      <w:szCs w:val="20"/>
    </w:rPr>
  </w:style>
  <w:style w:type="paragraph" w:styleId="Naslovindeksa">
    <w:name w:val="index heading"/>
    <w:basedOn w:val="Normal"/>
    <w:next w:val="Indeks1"/>
    <w:uiPriority w:val="99"/>
    <w:semiHidden/>
    <w:rsid w:val="002203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/>
      <w:sz w:val="20"/>
      <w:szCs w:val="20"/>
    </w:rPr>
  </w:style>
  <w:style w:type="table" w:customStyle="1" w:styleId="Style1">
    <w:name w:val="Style1"/>
    <w:basedOn w:val="Obinatablica"/>
    <w:uiPriority w:val="99"/>
    <w:qFormat/>
    <w:rsid w:val="0093776F"/>
    <w:tblPr/>
    <w:tcPr>
      <w:vAlign w:val="center"/>
    </w:tcPr>
  </w:style>
  <w:style w:type="paragraph" w:customStyle="1" w:styleId="3">
    <w:name w:val="3"/>
    <w:basedOn w:val="Normal"/>
    <w:uiPriority w:val="99"/>
    <w:rsid w:val="00B85554"/>
    <w:pPr>
      <w:tabs>
        <w:tab w:val="left" w:pos="216"/>
        <w:tab w:val="left" w:pos="648"/>
        <w:tab w:val="left" w:pos="864"/>
      </w:tabs>
      <w:spacing w:after="120" w:line="300" w:lineRule="exact"/>
      <w:ind w:left="1080" w:hanging="1080"/>
    </w:pPr>
    <w:rPr>
      <w:rFonts w:ascii="Times New Roman" w:hAnsi="Times New Roman"/>
      <w:color w:val="0000FF"/>
      <w:sz w:val="24"/>
      <w:szCs w:val="20"/>
    </w:rPr>
  </w:style>
  <w:style w:type="paragraph" w:customStyle="1" w:styleId="SectionXHeader3">
    <w:name w:val="Section X Header 3"/>
    <w:basedOn w:val="Naslov1"/>
    <w:autoRedefine/>
    <w:uiPriority w:val="99"/>
    <w:rsid w:val="00B85554"/>
    <w:pPr>
      <w:keepNext w:val="0"/>
      <w:keepLines w:val="0"/>
      <w:numPr>
        <w:numId w:val="0"/>
      </w:numPr>
      <w:tabs>
        <w:tab w:val="left" w:pos="360"/>
      </w:tabs>
      <w:spacing w:before="0" w:after="0"/>
      <w:jc w:val="center"/>
    </w:pPr>
    <w:rPr>
      <w:rFonts w:ascii="Times New Roman Bold" w:hAnsi="Times New Roman Bold" w:cs="Times New Roman"/>
      <w:bCs w:val="0"/>
      <w:sz w:val="40"/>
      <w:szCs w:val="40"/>
    </w:rPr>
  </w:style>
  <w:style w:type="paragraph" w:customStyle="1" w:styleId="BodyTableleft">
    <w:name w:val="Body Table left"/>
    <w:basedOn w:val="Normal"/>
    <w:rsid w:val="0027349A"/>
    <w:pPr>
      <w:spacing w:before="60" w:after="60"/>
      <w:ind w:left="170"/>
    </w:pPr>
    <w:rPr>
      <w:rFonts w:cs="Arial"/>
      <w:color w:val="000000"/>
      <w:sz w:val="20"/>
      <w:szCs w:val="18"/>
    </w:rPr>
  </w:style>
  <w:style w:type="paragraph" w:customStyle="1" w:styleId="BodyTablecenter">
    <w:name w:val="Body Table center"/>
    <w:basedOn w:val="BodyTableleft"/>
    <w:rsid w:val="004F7B67"/>
    <w:pPr>
      <w:jc w:val="center"/>
    </w:pPr>
    <w:rPr>
      <w:rFonts w:cs="Times New Roman"/>
      <w:szCs w:val="20"/>
    </w:rPr>
  </w:style>
  <w:style w:type="paragraph" w:customStyle="1" w:styleId="BodyTextNumbered1">
    <w:name w:val="Body Text Numbered 1"/>
    <w:basedOn w:val="Normal"/>
    <w:rsid w:val="00E152FC"/>
    <w:pPr>
      <w:numPr>
        <w:numId w:val="4"/>
      </w:numPr>
      <w:spacing w:after="0"/>
    </w:pPr>
    <w:rPr>
      <w:color w:val="000000"/>
    </w:rPr>
  </w:style>
  <w:style w:type="paragraph" w:styleId="Brojevi">
    <w:name w:val="List Number"/>
    <w:basedOn w:val="Normal"/>
    <w:uiPriority w:val="99"/>
    <w:unhideWhenUsed/>
    <w:rsid w:val="00B027DC"/>
    <w:pPr>
      <w:numPr>
        <w:numId w:val="5"/>
      </w:numPr>
      <w:contextualSpacing/>
    </w:pPr>
  </w:style>
  <w:style w:type="paragraph" w:customStyle="1" w:styleId="95table">
    <w:name w:val="9.5 table"/>
    <w:basedOn w:val="Normal"/>
    <w:semiHidden/>
    <w:rsid w:val="00B027DC"/>
    <w:pPr>
      <w:framePr w:w="7796" w:hSpace="181" w:wrap="around" w:vAnchor="page" w:hAnchor="page" w:x="869" w:y="9442"/>
      <w:spacing w:before="40" w:after="0" w:line="240" w:lineRule="auto"/>
    </w:pPr>
    <w:rPr>
      <w:rFonts w:ascii="Arial" w:hAnsi="Arial"/>
      <w:sz w:val="19"/>
      <w:szCs w:val="19"/>
      <w:lang w:val="en-GB"/>
    </w:rPr>
  </w:style>
  <w:style w:type="paragraph" w:styleId="Opisslike">
    <w:name w:val="caption"/>
    <w:basedOn w:val="Normal"/>
    <w:next w:val="Normal"/>
    <w:uiPriority w:val="99"/>
    <w:unhideWhenUsed/>
    <w:qFormat/>
    <w:rsid w:val="00B027DC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NoGrids">
    <w:name w:val="No Grids"/>
    <w:basedOn w:val="Obinatablica"/>
    <w:rsid w:val="00B027DC"/>
    <w:pPr>
      <w:spacing w:before="60" w:after="60"/>
    </w:pPr>
    <w:tblPr/>
  </w:style>
  <w:style w:type="paragraph" w:customStyle="1" w:styleId="tab1">
    <w:name w:val="tab1"/>
    <w:basedOn w:val="Normal"/>
    <w:uiPriority w:val="99"/>
    <w:rsid w:val="002203AA"/>
    <w:pPr>
      <w:tabs>
        <w:tab w:val="left" w:pos="284"/>
        <w:tab w:val="left" w:leader="dot" w:pos="4536"/>
      </w:tabs>
      <w:spacing w:after="0" w:line="240" w:lineRule="auto"/>
    </w:pPr>
    <w:rPr>
      <w:rFonts w:ascii="CRO_Swiss" w:hAnsi="CRO_Swiss"/>
      <w:sz w:val="20"/>
      <w:szCs w:val="20"/>
      <w:lang w:val="en-GB"/>
    </w:rPr>
  </w:style>
  <w:style w:type="paragraph" w:customStyle="1" w:styleId="heading-n">
    <w:name w:val="heading-n"/>
    <w:basedOn w:val="Normal"/>
    <w:uiPriority w:val="99"/>
    <w:rsid w:val="00B85554"/>
    <w:pPr>
      <w:spacing w:after="0" w:line="300" w:lineRule="auto"/>
    </w:pPr>
    <w:rPr>
      <w:rFonts w:ascii="Arial" w:hAnsi="Arial"/>
      <w:b/>
      <w:sz w:val="24"/>
      <w:szCs w:val="20"/>
    </w:rPr>
  </w:style>
  <w:style w:type="paragraph" w:customStyle="1" w:styleId="BodyTextBold">
    <w:name w:val="Body Text Bold"/>
    <w:basedOn w:val="Normal"/>
    <w:link w:val="BodyTextBoldChar"/>
    <w:rsid w:val="00AE2C3A"/>
    <w:rPr>
      <w:b/>
    </w:rPr>
  </w:style>
  <w:style w:type="paragraph" w:customStyle="1" w:styleId="BodyTableright">
    <w:name w:val="Body Table right"/>
    <w:basedOn w:val="BodyTableleft"/>
    <w:rsid w:val="004C10E5"/>
    <w:pPr>
      <w:keepNext/>
      <w:spacing w:before="40" w:after="40"/>
      <w:ind w:right="170"/>
      <w:jc w:val="right"/>
    </w:pPr>
  </w:style>
  <w:style w:type="paragraph" w:styleId="StandardWeb">
    <w:name w:val="Normal (Web)"/>
    <w:basedOn w:val="Normal"/>
    <w:uiPriority w:val="99"/>
    <w:unhideWhenUsed/>
    <w:rsid w:val="00AE2C3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">
    <w:name w:val="tab"/>
    <w:basedOn w:val="Normal"/>
    <w:uiPriority w:val="99"/>
    <w:rsid w:val="00B85554"/>
    <w:pPr>
      <w:tabs>
        <w:tab w:val="left" w:pos="284"/>
        <w:tab w:val="left" w:pos="4253"/>
      </w:tabs>
      <w:spacing w:after="0" w:line="240" w:lineRule="auto"/>
      <w:ind w:left="284" w:hanging="284"/>
    </w:pPr>
    <w:rPr>
      <w:rFonts w:ascii="CRO_Swiss" w:hAnsi="CRO_Swiss"/>
      <w:sz w:val="24"/>
      <w:szCs w:val="20"/>
    </w:rPr>
  </w:style>
  <w:style w:type="numbering" w:styleId="1ai">
    <w:name w:val="Outline List 1"/>
    <w:basedOn w:val="Bezpopisa"/>
    <w:semiHidden/>
    <w:rsid w:val="00AE2C3A"/>
    <w:pPr>
      <w:numPr>
        <w:numId w:val="6"/>
      </w:numPr>
    </w:pPr>
  </w:style>
  <w:style w:type="paragraph" w:styleId="Grafikeoznake2">
    <w:name w:val="List Bullet 2"/>
    <w:basedOn w:val="Normal"/>
    <w:unhideWhenUsed/>
    <w:rsid w:val="00A83472"/>
    <w:pPr>
      <w:numPr>
        <w:numId w:val="7"/>
      </w:numPr>
      <w:contextualSpacing/>
    </w:pPr>
  </w:style>
  <w:style w:type="paragraph" w:customStyle="1" w:styleId="Subtitle1">
    <w:name w:val="Subtitle1"/>
    <w:basedOn w:val="Normal"/>
    <w:uiPriority w:val="99"/>
    <w:rsid w:val="002203AA"/>
    <w:pPr>
      <w:spacing w:before="120" w:after="120" w:line="240" w:lineRule="auto"/>
      <w:jc w:val="center"/>
      <w:outlineLvl w:val="0"/>
    </w:pPr>
    <w:rPr>
      <w:rFonts w:ascii="Arial" w:hAnsi="Arial"/>
      <w:b/>
      <w:sz w:val="20"/>
      <w:szCs w:val="20"/>
    </w:rPr>
  </w:style>
  <w:style w:type="character" w:customStyle="1" w:styleId="Style11pt">
    <w:name w:val="Style 11 pt"/>
    <w:uiPriority w:val="99"/>
    <w:rsid w:val="00B85554"/>
    <w:rPr>
      <w:rFonts w:ascii="Arial" w:hAnsi="Arial" w:cs="Times New Roman"/>
      <w:sz w:val="20"/>
      <w:szCs w:val="20"/>
    </w:rPr>
  </w:style>
  <w:style w:type="paragraph" w:customStyle="1" w:styleId="StyleJustifiedLeft254cm">
    <w:name w:val="Style Justified Left:  254 cm"/>
    <w:basedOn w:val="Normal"/>
    <w:uiPriority w:val="99"/>
    <w:rsid w:val="002203AA"/>
    <w:pPr>
      <w:tabs>
        <w:tab w:val="left" w:pos="851"/>
      </w:tabs>
      <w:spacing w:after="0" w:line="240" w:lineRule="auto"/>
      <w:ind w:left="1440"/>
    </w:pPr>
    <w:rPr>
      <w:rFonts w:ascii="Arial" w:hAnsi="Arial"/>
      <w:sz w:val="20"/>
      <w:szCs w:val="20"/>
    </w:rPr>
  </w:style>
  <w:style w:type="paragraph" w:customStyle="1" w:styleId="Numbered1">
    <w:name w:val="Numbered 1."/>
    <w:basedOn w:val="Normal"/>
    <w:semiHidden/>
    <w:rsid w:val="00F824FE"/>
    <w:pPr>
      <w:keepNext/>
      <w:numPr>
        <w:numId w:val="8"/>
      </w:numPr>
      <w:spacing w:after="120" w:line="240" w:lineRule="auto"/>
    </w:pPr>
    <w:rPr>
      <w:rFonts w:ascii="Arial" w:hAnsi="Arial"/>
      <w:sz w:val="20"/>
      <w:lang w:val="en-GB" w:eastAsia="en-GB"/>
    </w:rPr>
  </w:style>
  <w:style w:type="paragraph" w:customStyle="1" w:styleId="StyleStyleJustifiedLeft254cmLeft15cm">
    <w:name w:val="Style Style Justified Left:  254 cm + Left:  15 cm"/>
    <w:basedOn w:val="StyleJustifiedLeft254cm"/>
    <w:uiPriority w:val="99"/>
    <w:rsid w:val="002203AA"/>
    <w:pPr>
      <w:numPr>
        <w:numId w:val="22"/>
      </w:numPr>
      <w:tabs>
        <w:tab w:val="clear" w:pos="720"/>
        <w:tab w:val="left" w:pos="1134"/>
      </w:tabs>
      <w:ind w:left="851" w:firstLine="0"/>
    </w:pPr>
  </w:style>
  <w:style w:type="paragraph" w:customStyle="1" w:styleId="StyleHeading5BoldNotItalic">
    <w:name w:val="Style Heading 5 + Bold Not Italic"/>
    <w:basedOn w:val="Naslov5"/>
    <w:uiPriority w:val="99"/>
    <w:rsid w:val="00B85554"/>
    <w:pPr>
      <w:tabs>
        <w:tab w:val="num" w:pos="0"/>
        <w:tab w:val="left" w:pos="2552"/>
      </w:tabs>
      <w:overflowPunct w:val="0"/>
      <w:autoSpaceDE w:val="0"/>
      <w:autoSpaceDN w:val="0"/>
      <w:adjustRightInd w:val="0"/>
      <w:ind w:left="709" w:hanging="709"/>
      <w:textAlignment w:val="baseline"/>
    </w:pPr>
    <w:rPr>
      <w:rFonts w:ascii="Arial" w:hAnsi="Arial"/>
      <w:b/>
      <w:i w:val="0"/>
      <w:iCs/>
      <w:sz w:val="24"/>
      <w:szCs w:val="20"/>
    </w:rPr>
  </w:style>
  <w:style w:type="character" w:customStyle="1" w:styleId="StyleBold">
    <w:name w:val="Style Bold"/>
    <w:uiPriority w:val="99"/>
    <w:rsid w:val="002203AA"/>
    <w:rPr>
      <w:rFonts w:cs="Times New Roman"/>
      <w:b/>
      <w:bCs/>
      <w:sz w:val="20"/>
      <w:szCs w:val="20"/>
    </w:rPr>
  </w:style>
  <w:style w:type="paragraph" w:customStyle="1" w:styleId="ListA">
    <w:name w:val="List A"/>
    <w:basedOn w:val="Normal"/>
    <w:next w:val="Normal"/>
    <w:link w:val="ListAChar"/>
    <w:rsid w:val="0013608A"/>
    <w:pPr>
      <w:numPr>
        <w:numId w:val="9"/>
      </w:numPr>
      <w:spacing w:before="120" w:after="60" w:line="240" w:lineRule="auto"/>
    </w:pPr>
    <w:rPr>
      <w:rFonts w:ascii="Arial" w:hAnsi="Arial"/>
      <w:color w:val="000000"/>
      <w:szCs w:val="20"/>
      <w:lang w:val="en-GB" w:eastAsia="hr-HR"/>
    </w:rPr>
  </w:style>
  <w:style w:type="paragraph" w:customStyle="1" w:styleId="StyleLeft">
    <w:name w:val="Style Left"/>
    <w:basedOn w:val="Normal"/>
    <w:uiPriority w:val="99"/>
    <w:rsid w:val="002203AA"/>
    <w:pPr>
      <w:spacing w:after="0" w:line="240" w:lineRule="auto"/>
    </w:pPr>
    <w:rPr>
      <w:rFonts w:ascii="Arial" w:hAnsi="Arial"/>
      <w:sz w:val="20"/>
      <w:szCs w:val="20"/>
    </w:rPr>
  </w:style>
  <w:style w:type="paragraph" w:customStyle="1" w:styleId="StyleLeft1">
    <w:name w:val="Style Left1"/>
    <w:basedOn w:val="Normal"/>
    <w:uiPriority w:val="99"/>
    <w:rsid w:val="002203AA"/>
    <w:pPr>
      <w:spacing w:after="0" w:line="240" w:lineRule="auto"/>
    </w:pPr>
    <w:rPr>
      <w:rFonts w:ascii="Arial" w:hAnsi="Arial"/>
      <w:sz w:val="20"/>
      <w:szCs w:val="20"/>
    </w:rPr>
  </w:style>
  <w:style w:type="paragraph" w:customStyle="1" w:styleId="StyleJustified">
    <w:name w:val="Style Justified"/>
    <w:basedOn w:val="Normal"/>
    <w:uiPriority w:val="99"/>
    <w:rsid w:val="002203AA"/>
    <w:pPr>
      <w:spacing w:after="0" w:line="240" w:lineRule="auto"/>
    </w:pPr>
    <w:rPr>
      <w:rFonts w:ascii="Arial" w:hAnsi="Arial"/>
      <w:sz w:val="20"/>
      <w:szCs w:val="20"/>
      <w:lang w:eastAsia="de-DE"/>
    </w:rPr>
  </w:style>
  <w:style w:type="character" w:customStyle="1" w:styleId="StyleBold1">
    <w:name w:val="Style Bold1"/>
    <w:uiPriority w:val="99"/>
    <w:rsid w:val="002203AA"/>
    <w:rPr>
      <w:rFonts w:ascii="Arial" w:hAnsi="Arial" w:cs="Times New Roman"/>
      <w:b/>
      <w:bCs/>
      <w:sz w:val="20"/>
      <w:szCs w:val="20"/>
    </w:rPr>
  </w:style>
  <w:style w:type="paragraph" w:customStyle="1" w:styleId="StyleHeading2Left0cmFirstline0cm">
    <w:name w:val="Style Heading 2 + Left:  0 cm First line:  0 cm"/>
    <w:basedOn w:val="Normal"/>
    <w:uiPriority w:val="99"/>
    <w:rsid w:val="00B85554"/>
    <w:pPr>
      <w:spacing w:after="0"/>
      <w:ind w:left="850" w:hanging="283"/>
    </w:pPr>
    <w:rPr>
      <w:bCs/>
      <w:sz w:val="20"/>
      <w:szCs w:val="20"/>
    </w:rPr>
  </w:style>
  <w:style w:type="paragraph" w:styleId="Revizija">
    <w:name w:val="Revision"/>
    <w:hidden/>
    <w:uiPriority w:val="99"/>
    <w:semiHidden/>
    <w:rsid w:val="00C14C5C"/>
    <w:rPr>
      <w:sz w:val="22"/>
      <w:szCs w:val="22"/>
      <w:lang w:val="en-US" w:eastAsia="en-US"/>
    </w:rPr>
  </w:style>
  <w:style w:type="paragraph" w:customStyle="1" w:styleId="BodyText21">
    <w:name w:val="Body Text 21"/>
    <w:basedOn w:val="Normal"/>
    <w:uiPriority w:val="99"/>
    <w:rsid w:val="00B85554"/>
    <w:pPr>
      <w:tabs>
        <w:tab w:val="left" w:pos="672"/>
      </w:tabs>
      <w:spacing w:after="0" w:line="240" w:lineRule="auto"/>
      <w:ind w:left="672" w:hanging="672"/>
    </w:pPr>
    <w:rPr>
      <w:rFonts w:ascii="Arial" w:hAnsi="Arial"/>
      <w:i/>
      <w:sz w:val="24"/>
      <w:szCs w:val="20"/>
      <w:lang w:eastAsia="de-DE"/>
    </w:rPr>
  </w:style>
  <w:style w:type="paragraph" w:customStyle="1" w:styleId="StyleHeading2NotItalic">
    <w:name w:val="Style Heading 2 + Not Italic"/>
    <w:basedOn w:val="Normal"/>
    <w:uiPriority w:val="99"/>
    <w:rsid w:val="00B85554"/>
    <w:pPr>
      <w:spacing w:after="60"/>
    </w:pPr>
    <w:rPr>
      <w:bCs/>
      <w:sz w:val="20"/>
      <w:szCs w:val="20"/>
      <w:lang w:eastAsia="de-DE"/>
    </w:rPr>
  </w:style>
  <w:style w:type="paragraph" w:customStyle="1" w:styleId="StyleHeading110ptCentered">
    <w:name w:val="Style Heading 1 + 10 pt Centered"/>
    <w:basedOn w:val="Naslov1"/>
    <w:uiPriority w:val="99"/>
    <w:rsid w:val="00B85554"/>
    <w:pPr>
      <w:keepLines w:val="0"/>
      <w:numPr>
        <w:numId w:val="0"/>
      </w:numPr>
      <w:tabs>
        <w:tab w:val="left" w:pos="720"/>
      </w:tabs>
      <w:spacing w:before="120" w:after="120"/>
      <w:ind w:left="720" w:hanging="720"/>
      <w:jc w:val="center"/>
    </w:pPr>
    <w:rPr>
      <w:rFonts w:cs="Times New Roman"/>
      <w:i/>
      <w:iCs/>
      <w:sz w:val="20"/>
      <w:szCs w:val="20"/>
      <w:lang w:eastAsia="de-DE"/>
    </w:rPr>
  </w:style>
  <w:style w:type="paragraph" w:customStyle="1" w:styleId="bulletindent">
    <w:name w:val="bullet indent"/>
    <w:basedOn w:val="Normal"/>
    <w:semiHidden/>
    <w:rsid w:val="00CD4559"/>
    <w:pPr>
      <w:numPr>
        <w:numId w:val="10"/>
      </w:numPr>
      <w:spacing w:before="60"/>
    </w:pPr>
    <w:rPr>
      <w:rFonts w:ascii="Arial" w:hAnsi="Arial"/>
      <w:color w:val="000000"/>
      <w:szCs w:val="20"/>
      <w:lang w:val="en-ZA" w:eastAsia="de-DE"/>
    </w:rPr>
  </w:style>
  <w:style w:type="paragraph" w:styleId="Tijeloteksta-prvauvlaka">
    <w:name w:val="Body Text First Indent"/>
    <w:basedOn w:val="Normal"/>
    <w:link w:val="Tijeloteksta-prvauvlakaChar"/>
    <w:semiHidden/>
    <w:rsid w:val="00CD4559"/>
    <w:pPr>
      <w:ind w:firstLine="210"/>
    </w:pPr>
    <w:rPr>
      <w:rFonts w:ascii="Times New Roman" w:hAnsi="Times New Roman"/>
      <w:sz w:val="24"/>
      <w:szCs w:val="24"/>
      <w:lang w:eastAsia="hr-HR"/>
    </w:rPr>
  </w:style>
  <w:style w:type="character" w:customStyle="1" w:styleId="Tijeloteksta-prvauvlakaChar">
    <w:name w:val="Tijelo teksta - prva uvlaka Char"/>
    <w:link w:val="Tijeloteksta-prvauvlaka"/>
    <w:semiHidden/>
    <w:rsid w:val="00CD4559"/>
    <w:rPr>
      <w:rFonts w:ascii="Times New Roman" w:eastAsia="Times New Roman" w:hAnsi="Times New Roman" w:cs="Times New Roman"/>
      <w:sz w:val="24"/>
      <w:szCs w:val="24"/>
      <w:lang w:val="en-GB" w:eastAsia="hr-HR"/>
    </w:rPr>
  </w:style>
  <w:style w:type="numbering" w:styleId="111111">
    <w:name w:val="Outline List 2"/>
    <w:basedOn w:val="Bezpopisa"/>
    <w:semiHidden/>
    <w:rsid w:val="00CD4559"/>
    <w:pPr>
      <w:numPr>
        <w:numId w:val="17"/>
      </w:numPr>
    </w:pPr>
  </w:style>
  <w:style w:type="numbering" w:styleId="lanaksekcija">
    <w:name w:val="Outline List 3"/>
    <w:basedOn w:val="Bezpopisa"/>
    <w:semiHidden/>
    <w:rsid w:val="00CD4559"/>
    <w:pPr>
      <w:numPr>
        <w:numId w:val="18"/>
      </w:numPr>
    </w:pPr>
  </w:style>
  <w:style w:type="paragraph" w:styleId="Blokteksta">
    <w:name w:val="Block Text"/>
    <w:basedOn w:val="Normal"/>
    <w:rsid w:val="00CD4559"/>
    <w:pPr>
      <w:spacing w:after="120" w:line="240" w:lineRule="auto"/>
      <w:ind w:left="1440" w:right="1440"/>
    </w:pPr>
    <w:rPr>
      <w:rFonts w:ascii="Times New Roman" w:hAnsi="Times New Roman"/>
      <w:sz w:val="24"/>
      <w:szCs w:val="24"/>
      <w:lang w:eastAsia="hr-HR"/>
    </w:rPr>
  </w:style>
  <w:style w:type="paragraph" w:styleId="Tijeloteksta3">
    <w:name w:val="Body Text 3"/>
    <w:basedOn w:val="Normal"/>
    <w:link w:val="Tijeloteksta3Char"/>
    <w:rsid w:val="00CD4559"/>
    <w:pPr>
      <w:spacing w:after="120" w:line="240" w:lineRule="auto"/>
    </w:pPr>
    <w:rPr>
      <w:rFonts w:ascii="Times New Roman" w:hAnsi="Times New Roman"/>
      <w:sz w:val="16"/>
      <w:szCs w:val="16"/>
      <w:lang w:eastAsia="hr-HR"/>
    </w:rPr>
  </w:style>
  <w:style w:type="character" w:customStyle="1" w:styleId="Tijeloteksta3Char">
    <w:name w:val="Tijelo teksta 3 Char"/>
    <w:link w:val="Tijeloteksta3"/>
    <w:rsid w:val="00CD4559"/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styleId="Tijeloteksta-prvauvlaka2">
    <w:name w:val="Body Text First Indent 2"/>
    <w:basedOn w:val="Uvuenotijeloteksta"/>
    <w:link w:val="Tijeloteksta-prvauvlaka2Char"/>
    <w:semiHidden/>
    <w:rsid w:val="00CD4559"/>
    <w:pPr>
      <w:spacing w:before="0" w:line="240" w:lineRule="auto"/>
      <w:ind w:firstLine="210"/>
      <w:jc w:val="left"/>
    </w:pPr>
    <w:rPr>
      <w:rFonts w:ascii="Times New Roman" w:hAnsi="Times New Roman"/>
      <w:sz w:val="24"/>
      <w:szCs w:val="24"/>
      <w:lang w:eastAsia="hr-HR"/>
    </w:rPr>
  </w:style>
  <w:style w:type="character" w:customStyle="1" w:styleId="Tijeloteksta-prvauvlaka2Char">
    <w:name w:val="Tijelo teksta - prva uvlaka 2 Char"/>
    <w:link w:val="Tijeloteksta-prvauvlaka2"/>
    <w:semiHidden/>
    <w:rsid w:val="00CD455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-uvlaka2">
    <w:name w:val="Body Text Indent 2"/>
    <w:aliases w:val="uvlaka 2"/>
    <w:basedOn w:val="Normal"/>
    <w:link w:val="Tijeloteksta-uvlaka2Char"/>
    <w:rsid w:val="00CD4559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hr-HR"/>
    </w:rPr>
  </w:style>
  <w:style w:type="character" w:customStyle="1" w:styleId="Tijeloteksta-uvlaka2Char">
    <w:name w:val="Tijelo teksta - uvlaka 2 Char"/>
    <w:aliases w:val="uvlaka 2 Char"/>
    <w:link w:val="Tijeloteksta-uvlaka2"/>
    <w:rsid w:val="00CD455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vretak">
    <w:name w:val="Closing"/>
    <w:basedOn w:val="Normal"/>
    <w:link w:val="ZavretakChar"/>
    <w:semiHidden/>
    <w:rsid w:val="00CD4559"/>
    <w:pPr>
      <w:spacing w:after="0" w:line="240" w:lineRule="auto"/>
      <w:ind w:left="4252"/>
    </w:pPr>
    <w:rPr>
      <w:rFonts w:ascii="Times New Roman" w:hAnsi="Times New Roman"/>
      <w:sz w:val="24"/>
      <w:szCs w:val="24"/>
      <w:lang w:eastAsia="hr-HR"/>
    </w:rPr>
  </w:style>
  <w:style w:type="character" w:customStyle="1" w:styleId="ZavretakChar">
    <w:name w:val="Završetak Char"/>
    <w:link w:val="Zavretak"/>
    <w:semiHidden/>
    <w:rsid w:val="00CD455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Datum">
    <w:name w:val="Date"/>
    <w:basedOn w:val="Normal"/>
    <w:next w:val="Normal"/>
    <w:link w:val="DatumChar"/>
    <w:semiHidden/>
    <w:rsid w:val="00CD4559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customStyle="1" w:styleId="DatumChar">
    <w:name w:val="Datum Char"/>
    <w:link w:val="Datum"/>
    <w:semiHidden/>
    <w:rsid w:val="00CD455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tpise-pote">
    <w:name w:val="E-mail Signature"/>
    <w:basedOn w:val="Normal"/>
    <w:link w:val="Potpise-poteChar"/>
    <w:semiHidden/>
    <w:rsid w:val="00CD4559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customStyle="1" w:styleId="Potpise-poteChar">
    <w:name w:val="Potpis e-pošte Char"/>
    <w:link w:val="Potpise-pote"/>
    <w:semiHidden/>
    <w:rsid w:val="00CD455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tavka1">
    <w:name w:val="stavka1"/>
    <w:basedOn w:val="Normal"/>
    <w:uiPriority w:val="99"/>
    <w:rsid w:val="00B85554"/>
    <w:pPr>
      <w:overflowPunct w:val="0"/>
      <w:autoSpaceDE w:val="0"/>
      <w:autoSpaceDN w:val="0"/>
      <w:adjustRightInd w:val="0"/>
      <w:spacing w:before="120" w:after="120" w:line="240" w:lineRule="auto"/>
      <w:ind w:left="425" w:right="1588" w:hanging="425"/>
      <w:textAlignment w:val="baseline"/>
    </w:pPr>
    <w:rPr>
      <w:rFonts w:ascii="Times New Roman" w:hAnsi="Times New Roman"/>
      <w:sz w:val="24"/>
      <w:szCs w:val="20"/>
      <w:lang w:val="en-GB" w:eastAsia="hr-HR"/>
    </w:rPr>
  </w:style>
  <w:style w:type="paragraph" w:styleId="Adresaomotnice">
    <w:name w:val="envelope address"/>
    <w:basedOn w:val="Normal"/>
    <w:semiHidden/>
    <w:rsid w:val="00CD455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eastAsia="hr-HR"/>
    </w:rPr>
  </w:style>
  <w:style w:type="paragraph" w:styleId="Povratnaomotnica">
    <w:name w:val="envelope return"/>
    <w:basedOn w:val="Normal"/>
    <w:semiHidden/>
    <w:rsid w:val="00CD4559"/>
    <w:pPr>
      <w:spacing w:after="0" w:line="240" w:lineRule="auto"/>
    </w:pPr>
    <w:rPr>
      <w:rFonts w:ascii="Arial" w:hAnsi="Arial" w:cs="Arial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rsid w:val="00CD455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customStyle="1" w:styleId="PodnojeChar">
    <w:name w:val="Podnožje Char"/>
    <w:link w:val="Podnoje"/>
    <w:uiPriority w:val="99"/>
    <w:rsid w:val="00CD4559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TML-akronim">
    <w:name w:val="HTML Acronym"/>
    <w:basedOn w:val="Zadanifontodlomka"/>
    <w:semiHidden/>
    <w:rsid w:val="00CD4559"/>
  </w:style>
  <w:style w:type="paragraph" w:styleId="HTML-adresa">
    <w:name w:val="HTML Address"/>
    <w:basedOn w:val="Normal"/>
    <w:link w:val="HTML-adresaChar"/>
    <w:semiHidden/>
    <w:rsid w:val="00CD4559"/>
    <w:pPr>
      <w:spacing w:after="0" w:line="240" w:lineRule="auto"/>
    </w:pPr>
    <w:rPr>
      <w:rFonts w:ascii="Times New Roman" w:hAnsi="Times New Roman"/>
      <w:i/>
      <w:iCs/>
      <w:sz w:val="24"/>
      <w:szCs w:val="24"/>
      <w:lang w:eastAsia="hr-HR"/>
    </w:rPr>
  </w:style>
  <w:style w:type="character" w:customStyle="1" w:styleId="HTML-adresaChar">
    <w:name w:val="HTML-adresa Char"/>
    <w:link w:val="HTML-adresa"/>
    <w:semiHidden/>
    <w:rsid w:val="00CD4559"/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character" w:styleId="HTML-navod">
    <w:name w:val="HTML Cite"/>
    <w:semiHidden/>
    <w:rsid w:val="00CD4559"/>
    <w:rPr>
      <w:i/>
      <w:iCs/>
    </w:rPr>
  </w:style>
  <w:style w:type="character" w:styleId="HTML-kod">
    <w:name w:val="HTML Code"/>
    <w:semiHidden/>
    <w:rsid w:val="00CD4559"/>
    <w:rPr>
      <w:rFonts w:ascii="Courier New" w:hAnsi="Courier New" w:cs="Courier New"/>
      <w:sz w:val="20"/>
      <w:szCs w:val="20"/>
    </w:rPr>
  </w:style>
  <w:style w:type="character" w:styleId="HTML-definicija">
    <w:name w:val="HTML Definition"/>
    <w:semiHidden/>
    <w:rsid w:val="00CD4559"/>
    <w:rPr>
      <w:i/>
      <w:iCs/>
    </w:rPr>
  </w:style>
  <w:style w:type="character" w:styleId="HTML-tipkovnica">
    <w:name w:val="HTML Keyboard"/>
    <w:semiHidden/>
    <w:rsid w:val="00CD4559"/>
    <w:rPr>
      <w:rFonts w:ascii="Courier New" w:hAnsi="Courier New" w:cs="Courier New"/>
      <w:sz w:val="20"/>
      <w:szCs w:val="20"/>
    </w:rPr>
  </w:style>
  <w:style w:type="paragraph" w:styleId="HTMLunaprijedoblikovano">
    <w:name w:val="HTML Preformatted"/>
    <w:basedOn w:val="Normal"/>
    <w:link w:val="HTMLunaprijedoblikovanoChar"/>
    <w:semiHidden/>
    <w:rsid w:val="00CD4559"/>
    <w:pPr>
      <w:spacing w:after="0" w:line="240" w:lineRule="auto"/>
    </w:pPr>
    <w:rPr>
      <w:rFonts w:ascii="Courier New" w:hAnsi="Courier New" w:cs="Courier New"/>
      <w:sz w:val="20"/>
      <w:szCs w:val="20"/>
      <w:lang w:eastAsia="hr-HR"/>
    </w:rPr>
  </w:style>
  <w:style w:type="character" w:customStyle="1" w:styleId="HTMLunaprijedoblikovanoChar">
    <w:name w:val="HTML unaprijed oblikovano Char"/>
    <w:link w:val="HTMLunaprijedoblikovano"/>
    <w:semiHidden/>
    <w:rsid w:val="00CD4559"/>
    <w:rPr>
      <w:rFonts w:ascii="Courier New" w:eastAsia="Times New Roman" w:hAnsi="Courier New" w:cs="Courier New"/>
      <w:sz w:val="20"/>
      <w:szCs w:val="20"/>
      <w:lang w:eastAsia="hr-HR"/>
    </w:rPr>
  </w:style>
  <w:style w:type="character" w:styleId="HTML-primjer">
    <w:name w:val="HTML Sample"/>
    <w:semiHidden/>
    <w:rsid w:val="00CD4559"/>
    <w:rPr>
      <w:rFonts w:ascii="Courier New" w:hAnsi="Courier New" w:cs="Courier New"/>
    </w:rPr>
  </w:style>
  <w:style w:type="character" w:styleId="HTMLpisaistroj">
    <w:name w:val="HTML Typewriter"/>
    <w:semiHidden/>
    <w:rsid w:val="00CD4559"/>
    <w:rPr>
      <w:rFonts w:ascii="Courier New" w:hAnsi="Courier New" w:cs="Courier New"/>
      <w:sz w:val="20"/>
      <w:szCs w:val="20"/>
    </w:rPr>
  </w:style>
  <w:style w:type="character" w:styleId="HTML-varijabla">
    <w:name w:val="HTML Variable"/>
    <w:semiHidden/>
    <w:rsid w:val="00CD4559"/>
    <w:rPr>
      <w:i/>
      <w:iCs/>
    </w:rPr>
  </w:style>
  <w:style w:type="character" w:styleId="Brojretka">
    <w:name w:val="line number"/>
    <w:basedOn w:val="Zadanifontodlomka"/>
    <w:semiHidden/>
    <w:rsid w:val="00CD4559"/>
  </w:style>
  <w:style w:type="paragraph" w:styleId="Popis">
    <w:name w:val="List"/>
    <w:basedOn w:val="Normal"/>
    <w:semiHidden/>
    <w:rsid w:val="00CD4559"/>
    <w:pPr>
      <w:spacing w:after="0" w:line="240" w:lineRule="auto"/>
      <w:ind w:left="283" w:hanging="283"/>
    </w:pPr>
    <w:rPr>
      <w:rFonts w:ascii="Times New Roman" w:hAnsi="Times New Roman"/>
      <w:sz w:val="24"/>
      <w:szCs w:val="24"/>
      <w:lang w:eastAsia="hr-HR"/>
    </w:rPr>
  </w:style>
  <w:style w:type="paragraph" w:styleId="Popis2">
    <w:name w:val="List 2"/>
    <w:basedOn w:val="Normal"/>
    <w:semiHidden/>
    <w:rsid w:val="00CD4559"/>
    <w:pPr>
      <w:spacing w:after="0" w:line="240" w:lineRule="auto"/>
      <w:ind w:left="566" w:hanging="283"/>
    </w:pPr>
    <w:rPr>
      <w:rFonts w:ascii="Times New Roman" w:hAnsi="Times New Roman"/>
      <w:sz w:val="24"/>
      <w:szCs w:val="24"/>
      <w:lang w:eastAsia="hr-HR"/>
    </w:rPr>
  </w:style>
  <w:style w:type="paragraph" w:styleId="Popis3">
    <w:name w:val="List 3"/>
    <w:basedOn w:val="Normal"/>
    <w:semiHidden/>
    <w:rsid w:val="00CD4559"/>
    <w:pPr>
      <w:spacing w:after="0" w:line="240" w:lineRule="auto"/>
      <w:ind w:left="849" w:hanging="283"/>
    </w:pPr>
    <w:rPr>
      <w:rFonts w:ascii="Times New Roman" w:hAnsi="Times New Roman"/>
      <w:sz w:val="24"/>
      <w:szCs w:val="24"/>
      <w:lang w:eastAsia="hr-HR"/>
    </w:rPr>
  </w:style>
  <w:style w:type="paragraph" w:styleId="Popis4">
    <w:name w:val="List 4"/>
    <w:basedOn w:val="Normal"/>
    <w:semiHidden/>
    <w:rsid w:val="00CD4559"/>
    <w:pPr>
      <w:spacing w:after="0" w:line="240" w:lineRule="auto"/>
      <w:ind w:left="1132" w:hanging="283"/>
    </w:pPr>
    <w:rPr>
      <w:rFonts w:ascii="Times New Roman" w:hAnsi="Times New Roman"/>
      <w:sz w:val="24"/>
      <w:szCs w:val="24"/>
      <w:lang w:eastAsia="hr-HR"/>
    </w:rPr>
  </w:style>
  <w:style w:type="paragraph" w:styleId="Popis5">
    <w:name w:val="List 5"/>
    <w:basedOn w:val="Normal"/>
    <w:semiHidden/>
    <w:rsid w:val="00CD4559"/>
    <w:pPr>
      <w:spacing w:after="0" w:line="240" w:lineRule="auto"/>
      <w:ind w:left="1415" w:hanging="283"/>
    </w:pPr>
    <w:rPr>
      <w:rFonts w:ascii="Times New Roman" w:hAnsi="Times New Roman"/>
      <w:sz w:val="24"/>
      <w:szCs w:val="24"/>
      <w:lang w:eastAsia="hr-HR"/>
    </w:rPr>
  </w:style>
  <w:style w:type="paragraph" w:styleId="Grafikeoznake3">
    <w:name w:val="List Bullet 3"/>
    <w:basedOn w:val="Normal"/>
    <w:rsid w:val="00CD4559"/>
    <w:pPr>
      <w:numPr>
        <w:numId w:val="11"/>
      </w:num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paragraph" w:styleId="Grafikeoznake4">
    <w:name w:val="List Bullet 4"/>
    <w:basedOn w:val="Normal"/>
    <w:semiHidden/>
    <w:rsid w:val="00CD4559"/>
    <w:pPr>
      <w:numPr>
        <w:numId w:val="12"/>
      </w:num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paragraph" w:styleId="Grafikeoznake5">
    <w:name w:val="List Bullet 5"/>
    <w:basedOn w:val="Normal"/>
    <w:semiHidden/>
    <w:rsid w:val="00CD4559"/>
    <w:pPr>
      <w:numPr>
        <w:numId w:val="13"/>
      </w:num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paragraph" w:styleId="Nastavakpopisa">
    <w:name w:val="List Continue"/>
    <w:basedOn w:val="Normal"/>
    <w:semiHidden/>
    <w:rsid w:val="00CD4559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hr-HR"/>
    </w:rPr>
  </w:style>
  <w:style w:type="paragraph" w:styleId="Nastavakpopisa2">
    <w:name w:val="List Continue 2"/>
    <w:basedOn w:val="Normal"/>
    <w:semiHidden/>
    <w:rsid w:val="00CD4559"/>
    <w:pPr>
      <w:spacing w:after="120" w:line="240" w:lineRule="auto"/>
      <w:ind w:left="566"/>
    </w:pPr>
    <w:rPr>
      <w:rFonts w:ascii="Times New Roman" w:hAnsi="Times New Roman"/>
      <w:sz w:val="24"/>
      <w:szCs w:val="24"/>
      <w:lang w:eastAsia="hr-HR"/>
    </w:rPr>
  </w:style>
  <w:style w:type="paragraph" w:styleId="Nastavakpopisa3">
    <w:name w:val="List Continue 3"/>
    <w:basedOn w:val="Normal"/>
    <w:semiHidden/>
    <w:rsid w:val="00CD4559"/>
    <w:pPr>
      <w:spacing w:after="120" w:line="240" w:lineRule="auto"/>
      <w:ind w:left="849"/>
    </w:pPr>
    <w:rPr>
      <w:rFonts w:ascii="Times New Roman" w:hAnsi="Times New Roman"/>
      <w:sz w:val="24"/>
      <w:szCs w:val="24"/>
      <w:lang w:eastAsia="hr-HR"/>
    </w:rPr>
  </w:style>
  <w:style w:type="paragraph" w:styleId="Nastavakpopisa4">
    <w:name w:val="List Continue 4"/>
    <w:basedOn w:val="Normal"/>
    <w:semiHidden/>
    <w:rsid w:val="00CD4559"/>
    <w:pPr>
      <w:spacing w:after="120" w:line="240" w:lineRule="auto"/>
      <w:ind w:left="1132"/>
    </w:pPr>
    <w:rPr>
      <w:rFonts w:ascii="Times New Roman" w:hAnsi="Times New Roman"/>
      <w:sz w:val="24"/>
      <w:szCs w:val="24"/>
      <w:lang w:eastAsia="hr-HR"/>
    </w:rPr>
  </w:style>
  <w:style w:type="paragraph" w:styleId="Nastavakpopisa5">
    <w:name w:val="List Continue 5"/>
    <w:basedOn w:val="Normal"/>
    <w:semiHidden/>
    <w:rsid w:val="00CD4559"/>
    <w:pPr>
      <w:spacing w:after="120" w:line="240" w:lineRule="auto"/>
      <w:ind w:left="1415"/>
    </w:pPr>
    <w:rPr>
      <w:rFonts w:ascii="Times New Roman" w:hAnsi="Times New Roman"/>
      <w:sz w:val="24"/>
      <w:szCs w:val="24"/>
      <w:lang w:eastAsia="hr-HR"/>
    </w:rPr>
  </w:style>
  <w:style w:type="paragraph" w:styleId="Brojevi2">
    <w:name w:val="List Number 2"/>
    <w:basedOn w:val="Normal"/>
    <w:uiPriority w:val="99"/>
    <w:rsid w:val="00CD4559"/>
    <w:pPr>
      <w:numPr>
        <w:numId w:val="14"/>
      </w:num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paragraph" w:styleId="Brojevi3">
    <w:name w:val="List Number 3"/>
    <w:basedOn w:val="Normal"/>
    <w:semiHidden/>
    <w:rsid w:val="00CD4559"/>
    <w:pPr>
      <w:numPr>
        <w:numId w:val="15"/>
      </w:num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paragraph" w:styleId="Brojevi5">
    <w:name w:val="List Number 5"/>
    <w:basedOn w:val="Normal"/>
    <w:semiHidden/>
    <w:rsid w:val="00CD4559"/>
    <w:pPr>
      <w:numPr>
        <w:numId w:val="16"/>
      </w:num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paragraph" w:styleId="Zaglavljeporuke">
    <w:name w:val="Message Header"/>
    <w:basedOn w:val="Normal"/>
    <w:link w:val="ZaglavljeporukeChar"/>
    <w:semiHidden/>
    <w:rsid w:val="00CD455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="Arial" w:hAnsi="Arial" w:cs="Arial"/>
      <w:sz w:val="24"/>
      <w:szCs w:val="24"/>
      <w:lang w:eastAsia="hr-HR"/>
    </w:rPr>
  </w:style>
  <w:style w:type="character" w:customStyle="1" w:styleId="ZaglavljeporukeChar">
    <w:name w:val="Zaglavlje poruke Char"/>
    <w:link w:val="Zaglavljeporuke"/>
    <w:semiHidden/>
    <w:rsid w:val="00CD4559"/>
    <w:rPr>
      <w:rFonts w:ascii="Arial" w:eastAsia="Times New Roman" w:hAnsi="Arial" w:cs="Arial"/>
      <w:sz w:val="24"/>
      <w:szCs w:val="24"/>
      <w:shd w:val="pct20" w:color="auto" w:fill="auto"/>
      <w:lang w:eastAsia="hr-HR"/>
    </w:rPr>
  </w:style>
  <w:style w:type="paragraph" w:styleId="Obinouvueno">
    <w:name w:val="Normal Indent"/>
    <w:basedOn w:val="Normal"/>
    <w:rsid w:val="00CD4559"/>
    <w:pPr>
      <w:spacing w:after="0" w:line="240" w:lineRule="auto"/>
      <w:ind w:left="720"/>
    </w:pPr>
    <w:rPr>
      <w:rFonts w:ascii="Times New Roman" w:hAnsi="Times New Roman"/>
      <w:sz w:val="24"/>
      <w:szCs w:val="24"/>
      <w:lang w:eastAsia="hr-HR"/>
    </w:rPr>
  </w:style>
  <w:style w:type="paragraph" w:styleId="Naslovbiljeke">
    <w:name w:val="Note Heading"/>
    <w:basedOn w:val="Normal"/>
    <w:next w:val="Normal"/>
    <w:link w:val="NaslovbiljekeChar"/>
    <w:semiHidden/>
    <w:rsid w:val="00CD4559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customStyle="1" w:styleId="NaslovbiljekeChar">
    <w:name w:val="Naslov bilješke Char"/>
    <w:link w:val="Naslovbiljeke"/>
    <w:semiHidden/>
    <w:rsid w:val="00CD455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binitekst">
    <w:name w:val="Plain Text"/>
    <w:basedOn w:val="Normal"/>
    <w:link w:val="ObinitekstChar"/>
    <w:rsid w:val="00CD4559"/>
    <w:pPr>
      <w:spacing w:after="0" w:line="240" w:lineRule="auto"/>
    </w:pPr>
    <w:rPr>
      <w:rFonts w:ascii="Courier New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link w:val="Obinitekst"/>
    <w:rsid w:val="00CD4559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Pozdrav">
    <w:name w:val="Salutation"/>
    <w:basedOn w:val="Normal"/>
    <w:next w:val="Normal"/>
    <w:link w:val="PozdravChar"/>
    <w:semiHidden/>
    <w:rsid w:val="00CD4559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customStyle="1" w:styleId="PozdravChar">
    <w:name w:val="Pozdrav Char"/>
    <w:link w:val="Pozdrav"/>
    <w:semiHidden/>
    <w:rsid w:val="00CD455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tpis">
    <w:name w:val="Signature"/>
    <w:basedOn w:val="Normal"/>
    <w:link w:val="PotpisChar"/>
    <w:semiHidden/>
    <w:rsid w:val="00CD4559"/>
    <w:pPr>
      <w:spacing w:after="0" w:line="240" w:lineRule="auto"/>
      <w:ind w:left="4252"/>
    </w:pPr>
    <w:rPr>
      <w:rFonts w:ascii="Times New Roman" w:hAnsi="Times New Roman"/>
      <w:sz w:val="24"/>
      <w:szCs w:val="24"/>
      <w:lang w:eastAsia="hr-HR"/>
    </w:rPr>
  </w:style>
  <w:style w:type="character" w:customStyle="1" w:styleId="PotpisChar">
    <w:name w:val="Potpis Char"/>
    <w:link w:val="Potpis"/>
    <w:semiHidden/>
    <w:rsid w:val="00CD455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ubsubtitle">
    <w:name w:val="Subsubtitle"/>
    <w:basedOn w:val="Podnaslov"/>
    <w:uiPriority w:val="99"/>
    <w:rsid w:val="002203AA"/>
    <w:pPr>
      <w:suppressAutoHyphens/>
      <w:spacing w:before="240" w:after="120"/>
      <w:outlineLvl w:val="0"/>
    </w:pPr>
    <w:rPr>
      <w:sz w:val="28"/>
      <w:u w:val="none"/>
      <w:lang w:val="hr-HR" w:eastAsia="en-US"/>
    </w:rPr>
  </w:style>
  <w:style w:type="paragraph" w:customStyle="1" w:styleId="Cijena">
    <w:name w:val="Cijena"/>
    <w:basedOn w:val="Normal"/>
    <w:uiPriority w:val="99"/>
    <w:rsid w:val="002203AA"/>
    <w:pPr>
      <w:tabs>
        <w:tab w:val="left" w:pos="1701"/>
        <w:tab w:val="left" w:pos="3686"/>
        <w:tab w:val="left" w:pos="5103"/>
        <w:tab w:val="left" w:pos="8080"/>
        <w:tab w:val="right" w:pos="9781"/>
      </w:tabs>
      <w:overflowPunct w:val="0"/>
      <w:autoSpaceDE w:val="0"/>
      <w:autoSpaceDN w:val="0"/>
      <w:adjustRightInd w:val="0"/>
      <w:spacing w:after="180" w:line="240" w:lineRule="auto"/>
      <w:textAlignment w:val="baseline"/>
    </w:pPr>
    <w:rPr>
      <w:rFonts w:ascii="Times New Roman" w:hAnsi="Times New Roman"/>
      <w:sz w:val="24"/>
      <w:szCs w:val="20"/>
      <w:lang w:val="en-GB" w:eastAsia="hr-HR"/>
    </w:rPr>
  </w:style>
  <w:style w:type="table" w:styleId="Tablicas3Defektima1">
    <w:name w:val="Table 3D effects 1"/>
    <w:basedOn w:val="Obinatablica"/>
    <w:semiHidden/>
    <w:rsid w:val="00CD4559"/>
    <w:rPr>
      <w:rFonts w:ascii="Times New Roman" w:hAnsi="Times New Roman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icas3Defektima2">
    <w:name w:val="Table 3D effects 2"/>
    <w:basedOn w:val="Obinatablica"/>
    <w:semiHidden/>
    <w:rsid w:val="00CD4559"/>
    <w:rPr>
      <w:rFonts w:ascii="Times New Roman" w:hAnsi="Times New Roma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icas3Defektima3">
    <w:name w:val="Table 3D effects 3"/>
    <w:basedOn w:val="Obinatablica"/>
    <w:semiHidden/>
    <w:rsid w:val="00CD4559"/>
    <w:rPr>
      <w:rFonts w:ascii="Times New Roman" w:hAnsi="Times New Roma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1">
    <w:name w:val="Table Classic 1"/>
    <w:basedOn w:val="Obinatablica"/>
    <w:semiHidden/>
    <w:rsid w:val="00CD4559"/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2">
    <w:name w:val="Table Classic 2"/>
    <w:basedOn w:val="Obinatablica"/>
    <w:semiHidden/>
    <w:rsid w:val="00CD4559"/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3">
    <w:name w:val="Table Classic 3"/>
    <w:basedOn w:val="Obinatablica"/>
    <w:semiHidden/>
    <w:rsid w:val="00CD4559"/>
    <w:rPr>
      <w:rFonts w:ascii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natablica4">
    <w:name w:val="Table Classic 4"/>
    <w:basedOn w:val="Obinatablica"/>
    <w:semiHidden/>
    <w:rsid w:val="00CD4559"/>
    <w:rPr>
      <w:rFonts w:ascii="Times New Roman" w:hAnsi="Times New Roma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ojanatablica1">
    <w:name w:val="Table Colorful 1"/>
    <w:basedOn w:val="Obinatablica"/>
    <w:semiHidden/>
    <w:rsid w:val="00CD4559"/>
    <w:rPr>
      <w:rFonts w:ascii="Times New Roman" w:hAnsi="Times New Roman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ojanatablica2">
    <w:name w:val="Table Colorful 2"/>
    <w:basedOn w:val="Obinatablica"/>
    <w:semiHidden/>
    <w:rsid w:val="00CD4559"/>
    <w:rPr>
      <w:rFonts w:ascii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ojanatablica3">
    <w:name w:val="Table Colorful 3"/>
    <w:basedOn w:val="Obinatablica"/>
    <w:semiHidden/>
    <w:rsid w:val="00CD4559"/>
    <w:rPr>
      <w:rFonts w:ascii="Times New Roman" w:hAnsi="Times New Roman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tupanatablica1">
    <w:name w:val="Table Columns 1"/>
    <w:basedOn w:val="Obinatablica"/>
    <w:semiHidden/>
    <w:rsid w:val="00CD4559"/>
    <w:rPr>
      <w:rFonts w:ascii="Times New Roman" w:hAnsi="Times New Roman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upanatablica2">
    <w:name w:val="Table Columns 2"/>
    <w:basedOn w:val="Obinatablica"/>
    <w:semiHidden/>
    <w:rsid w:val="00CD4559"/>
    <w:rPr>
      <w:rFonts w:ascii="Times New Roman" w:hAnsi="Times New Roman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upanatablica3">
    <w:name w:val="Table Columns 3"/>
    <w:basedOn w:val="Obinatablica"/>
    <w:semiHidden/>
    <w:rsid w:val="00CD4559"/>
    <w:rPr>
      <w:rFonts w:ascii="Times New Roman" w:hAnsi="Times New Roman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upanatablica4">
    <w:name w:val="Table Columns 4"/>
    <w:basedOn w:val="Obinatablica"/>
    <w:semiHidden/>
    <w:rsid w:val="00CD4559"/>
    <w:rPr>
      <w:rFonts w:ascii="Times New Roman" w:hAnsi="Times New Roma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upanatablica5">
    <w:name w:val="Table Columns 5"/>
    <w:basedOn w:val="Obinatablica"/>
    <w:semiHidden/>
    <w:rsid w:val="00CD4559"/>
    <w:rPr>
      <w:rFonts w:ascii="Times New Roman" w:hAnsi="Times New Roma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atablica">
    <w:name w:val="Table Contemporary"/>
    <w:basedOn w:val="Obinatablica"/>
    <w:semiHidden/>
    <w:rsid w:val="00CD4559"/>
    <w:rPr>
      <w:rFonts w:ascii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atablica">
    <w:name w:val="Table Elegant"/>
    <w:basedOn w:val="Obinatablica"/>
    <w:semiHidden/>
    <w:rsid w:val="00CD4559"/>
    <w:rPr>
      <w:rFonts w:ascii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1">
    <w:name w:val="Table Grid 1"/>
    <w:basedOn w:val="Obinatablica"/>
    <w:semiHidden/>
    <w:rsid w:val="00CD4559"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2">
    <w:name w:val="Table Grid 2"/>
    <w:basedOn w:val="Obinatablica"/>
    <w:semiHidden/>
    <w:rsid w:val="00CD4559"/>
    <w:rPr>
      <w:rFonts w:ascii="Times New Roman" w:hAnsi="Times New Roma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3">
    <w:name w:val="Table Grid 3"/>
    <w:basedOn w:val="Obinatablica"/>
    <w:semiHidden/>
    <w:rsid w:val="00CD4559"/>
    <w:rPr>
      <w:rFonts w:ascii="Times New Roman" w:hAnsi="Times New Roman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4">
    <w:name w:val="Table Grid 4"/>
    <w:basedOn w:val="Obinatablica"/>
    <w:semiHidden/>
    <w:rsid w:val="00CD4559"/>
    <w:rPr>
      <w:rFonts w:ascii="Times New Roman" w:hAnsi="Times New Roma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eetkatablice5">
    <w:name w:val="Table Grid 5"/>
    <w:basedOn w:val="Obinatablica"/>
    <w:semiHidden/>
    <w:rsid w:val="00CD4559"/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eetkatablice6">
    <w:name w:val="Table Grid 6"/>
    <w:basedOn w:val="Obinatablica"/>
    <w:semiHidden/>
    <w:rsid w:val="00CD4559"/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eetkatablice7">
    <w:name w:val="Table Grid 7"/>
    <w:basedOn w:val="Obinatablica"/>
    <w:semiHidden/>
    <w:rsid w:val="00CD4559"/>
    <w:rPr>
      <w:rFonts w:ascii="Times New Roman" w:hAnsi="Times New Roman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eetkatablice8">
    <w:name w:val="Table Grid 8"/>
    <w:basedOn w:val="Obinatablica"/>
    <w:semiHidden/>
    <w:rsid w:val="00CD4559"/>
    <w:rPr>
      <w:rFonts w:ascii="Times New Roman" w:hAnsi="Times New Roma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1">
    <w:name w:val="Table List 1"/>
    <w:basedOn w:val="Obinatablica"/>
    <w:semiHidden/>
    <w:rsid w:val="00CD4559"/>
    <w:rPr>
      <w:rFonts w:ascii="Times New Roman" w:hAnsi="Times New Roma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2">
    <w:name w:val="Table List 2"/>
    <w:basedOn w:val="Obinatablica"/>
    <w:semiHidden/>
    <w:rsid w:val="00CD4559"/>
    <w:rPr>
      <w:rFonts w:ascii="Times New Roman" w:hAnsi="Times New Roman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3">
    <w:name w:val="Table List 3"/>
    <w:basedOn w:val="Obinatablica"/>
    <w:semiHidden/>
    <w:rsid w:val="00CD4559"/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4">
    <w:name w:val="Table List 4"/>
    <w:basedOn w:val="Obinatablica"/>
    <w:semiHidden/>
    <w:rsid w:val="00CD4559"/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Popisnatablica5">
    <w:name w:val="Table List 5"/>
    <w:basedOn w:val="Obinatablica"/>
    <w:semiHidden/>
    <w:rsid w:val="00CD4559"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opisnatablica6">
    <w:name w:val="Table List 6"/>
    <w:basedOn w:val="Obinatablica"/>
    <w:semiHidden/>
    <w:rsid w:val="00CD4559"/>
    <w:rPr>
      <w:rFonts w:ascii="Times New Roman" w:hAnsi="Times New Roma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Popisnatablica7">
    <w:name w:val="Table List 7"/>
    <w:basedOn w:val="Obinatablica"/>
    <w:semiHidden/>
    <w:rsid w:val="00CD4559"/>
    <w:rPr>
      <w:rFonts w:ascii="Times New Roman" w:hAnsi="Times New Roman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Popisnatablica8">
    <w:name w:val="Table List 8"/>
    <w:basedOn w:val="Obinatablica"/>
    <w:semiHidden/>
    <w:rsid w:val="00CD4559"/>
    <w:rPr>
      <w:rFonts w:ascii="Times New Roman" w:hAnsi="Times New Roma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alnatablica">
    <w:name w:val="Table Professional"/>
    <w:basedOn w:val="Obinatablica"/>
    <w:semiHidden/>
    <w:rsid w:val="00CD4559"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stavnatablica1">
    <w:name w:val="Table Simple 1"/>
    <w:basedOn w:val="Obinatablica"/>
    <w:semiHidden/>
    <w:rsid w:val="00CD4559"/>
    <w:rPr>
      <w:rFonts w:ascii="Times New Roman" w:hAnsi="Times New Roma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stavnatablica2">
    <w:name w:val="Table Simple 2"/>
    <w:basedOn w:val="Obinatablica"/>
    <w:semiHidden/>
    <w:rsid w:val="00CD4559"/>
    <w:rPr>
      <w:rFonts w:ascii="Times New Roman" w:hAnsi="Times New Roma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stavnatablica3">
    <w:name w:val="Table Simple 3"/>
    <w:basedOn w:val="Obinatablica"/>
    <w:semiHidden/>
    <w:rsid w:val="00CD4559"/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rofinjenatablica1">
    <w:name w:val="Table Subtle 1"/>
    <w:basedOn w:val="Obinatablica"/>
    <w:semiHidden/>
    <w:rsid w:val="00CD4559"/>
    <w:rPr>
      <w:rFonts w:ascii="Times New Roman" w:hAnsi="Times New Roma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rofinjenatablica2">
    <w:name w:val="Table Subtle 2"/>
    <w:basedOn w:val="Obinatablica"/>
    <w:semiHidden/>
    <w:rsid w:val="00CD4559"/>
    <w:rPr>
      <w:rFonts w:ascii="Times New Roman" w:hAnsi="Times New Roman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ematablice">
    <w:name w:val="Table Theme"/>
    <w:basedOn w:val="Obinatablica"/>
    <w:semiHidden/>
    <w:rsid w:val="00CD455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-tablica1">
    <w:name w:val="Table Web 1"/>
    <w:basedOn w:val="Obinatablica"/>
    <w:semiHidden/>
    <w:rsid w:val="00CD4559"/>
    <w:rPr>
      <w:rFonts w:ascii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-tablica2">
    <w:name w:val="Table Web 2"/>
    <w:basedOn w:val="Obinatablica"/>
    <w:semiHidden/>
    <w:rsid w:val="00CD4559"/>
    <w:rPr>
      <w:rFonts w:ascii="Times New Roman" w:hAnsi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-tablica3">
    <w:name w:val="Table Web 3"/>
    <w:basedOn w:val="Obinatablica"/>
    <w:semiHidden/>
    <w:rsid w:val="00CD4559"/>
    <w:rPr>
      <w:rFonts w:ascii="Times New Roman" w:hAnsi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slov">
    <w:name w:val="Title"/>
    <w:basedOn w:val="Normal"/>
    <w:link w:val="NaslovChar1"/>
    <w:qFormat/>
    <w:rsid w:val="00CD4559"/>
    <w:pPr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hr-HR"/>
    </w:rPr>
  </w:style>
  <w:style w:type="character" w:customStyle="1" w:styleId="NaslovChar1">
    <w:name w:val="Naslov Char1"/>
    <w:link w:val="Naslov"/>
    <w:rsid w:val="00CD4559"/>
    <w:rPr>
      <w:rFonts w:ascii="Arial" w:eastAsia="Times New Roman" w:hAnsi="Arial" w:cs="Arial"/>
      <w:b/>
      <w:bCs/>
      <w:kern w:val="28"/>
      <w:sz w:val="32"/>
      <w:szCs w:val="32"/>
      <w:lang w:eastAsia="hr-HR"/>
    </w:rPr>
  </w:style>
  <w:style w:type="paragraph" w:styleId="Naslovtabliceizvora">
    <w:name w:val="toa heading"/>
    <w:basedOn w:val="Normal"/>
    <w:next w:val="Normal"/>
    <w:uiPriority w:val="99"/>
    <w:rsid w:val="00CD4559"/>
    <w:pPr>
      <w:spacing w:before="120" w:after="0" w:line="240" w:lineRule="auto"/>
    </w:pPr>
    <w:rPr>
      <w:rFonts w:ascii="Arial" w:hAnsi="Arial" w:cs="Arial"/>
      <w:b/>
      <w:bCs/>
      <w:sz w:val="24"/>
      <w:szCs w:val="24"/>
      <w:lang w:eastAsia="hr-HR"/>
    </w:rPr>
  </w:style>
  <w:style w:type="paragraph" w:customStyle="1" w:styleId="Stavka">
    <w:name w:val="Stavka"/>
    <w:basedOn w:val="Normal"/>
    <w:uiPriority w:val="99"/>
    <w:rsid w:val="00B85554"/>
    <w:pPr>
      <w:overflowPunct w:val="0"/>
      <w:autoSpaceDE w:val="0"/>
      <w:autoSpaceDN w:val="0"/>
      <w:adjustRightInd w:val="0"/>
      <w:spacing w:after="40" w:line="240" w:lineRule="auto"/>
      <w:ind w:left="993" w:right="2834" w:hanging="425"/>
      <w:textAlignment w:val="baseline"/>
    </w:pPr>
    <w:rPr>
      <w:rFonts w:ascii="Times New Roman" w:hAnsi="Times New Roman"/>
      <w:sz w:val="24"/>
      <w:szCs w:val="20"/>
      <w:lang w:val="en-GB" w:eastAsia="hr-HR"/>
    </w:rPr>
  </w:style>
  <w:style w:type="paragraph" w:customStyle="1" w:styleId="Pozicija">
    <w:name w:val="Pozicija"/>
    <w:basedOn w:val="Normal"/>
    <w:uiPriority w:val="99"/>
    <w:rsid w:val="00B85554"/>
    <w:pPr>
      <w:overflowPunct w:val="0"/>
      <w:autoSpaceDE w:val="0"/>
      <w:autoSpaceDN w:val="0"/>
      <w:adjustRightInd w:val="0"/>
      <w:spacing w:before="240" w:after="120" w:line="240" w:lineRule="auto"/>
      <w:ind w:left="425" w:right="1644" w:hanging="425"/>
      <w:textAlignment w:val="baseline"/>
    </w:pPr>
    <w:rPr>
      <w:rFonts w:ascii="Times New Roman" w:hAnsi="Times New Roman"/>
      <w:sz w:val="24"/>
      <w:szCs w:val="20"/>
      <w:lang w:val="en-GB" w:eastAsia="hr-HR"/>
    </w:rPr>
  </w:style>
  <w:style w:type="paragraph" w:customStyle="1" w:styleId="FrontPageNumberTitle">
    <w:name w:val="FrontPageNumberTitle"/>
    <w:basedOn w:val="Normal"/>
    <w:rsid w:val="00CD4559"/>
    <w:pPr>
      <w:spacing w:before="10000" w:after="0" w:line="240" w:lineRule="auto"/>
      <w:jc w:val="right"/>
    </w:pPr>
    <w:rPr>
      <w:rFonts w:ascii="Arial Bold" w:hAnsi="Arial Bold"/>
      <w:b/>
      <w:sz w:val="28"/>
      <w:szCs w:val="28"/>
      <w:lang w:eastAsia="hr-HR"/>
    </w:rPr>
  </w:style>
  <w:style w:type="paragraph" w:customStyle="1" w:styleId="FrontPageTitle">
    <w:name w:val="FrontPageTitle"/>
    <w:basedOn w:val="FrontPageNumberTitle"/>
    <w:rsid w:val="00CD4559"/>
    <w:pPr>
      <w:spacing w:before="400"/>
    </w:pPr>
  </w:style>
  <w:style w:type="character" w:customStyle="1" w:styleId="ListAChar">
    <w:name w:val="List A Char"/>
    <w:link w:val="ListA"/>
    <w:rsid w:val="0013608A"/>
    <w:rPr>
      <w:rFonts w:ascii="Arial" w:hAnsi="Arial"/>
      <w:color w:val="000000"/>
      <w:sz w:val="22"/>
      <w:lang w:val="en-GB"/>
    </w:rPr>
  </w:style>
  <w:style w:type="character" w:customStyle="1" w:styleId="KorrUK">
    <w:name w:val="KorrUK"/>
    <w:semiHidden/>
    <w:rsid w:val="00CD4559"/>
    <w:rPr>
      <w:rFonts w:ascii="Univers" w:hAnsi="Univers"/>
      <w:sz w:val="22"/>
    </w:rPr>
  </w:style>
  <w:style w:type="paragraph" w:customStyle="1" w:styleId="Indent1">
    <w:name w:val="Indent 1"/>
    <w:basedOn w:val="Normal"/>
    <w:semiHidden/>
    <w:rsid w:val="00CD4559"/>
    <w:pPr>
      <w:widowControl w:val="0"/>
      <w:overflowPunct w:val="0"/>
      <w:autoSpaceDE w:val="0"/>
      <w:autoSpaceDN w:val="0"/>
      <w:adjustRightInd w:val="0"/>
      <w:spacing w:after="0" w:line="240" w:lineRule="auto"/>
      <w:ind w:left="720" w:hanging="720"/>
      <w:textAlignment w:val="baseline"/>
    </w:pPr>
    <w:rPr>
      <w:rFonts w:ascii="Times New Roman" w:hAnsi="Times New Roman"/>
      <w:sz w:val="20"/>
      <w:szCs w:val="20"/>
      <w:lang w:val="en-GB" w:eastAsia="da-DK"/>
    </w:rPr>
  </w:style>
  <w:style w:type="paragraph" w:customStyle="1" w:styleId="TableText0">
    <w:name w:val="Table Text"/>
    <w:basedOn w:val="Normal"/>
    <w:semiHidden/>
    <w:rsid w:val="00CD455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val="en-GB" w:eastAsia="da-DK"/>
    </w:rPr>
  </w:style>
  <w:style w:type="paragraph" w:customStyle="1" w:styleId="Indent2">
    <w:name w:val="Indent 2"/>
    <w:basedOn w:val="Normal"/>
    <w:semiHidden/>
    <w:rsid w:val="00CD4559"/>
    <w:pPr>
      <w:widowControl w:val="0"/>
      <w:overflowPunct w:val="0"/>
      <w:autoSpaceDE w:val="0"/>
      <w:autoSpaceDN w:val="0"/>
      <w:adjustRightInd w:val="0"/>
      <w:spacing w:after="0" w:line="240" w:lineRule="auto"/>
      <w:ind w:left="1440" w:hanging="720"/>
      <w:textAlignment w:val="baseline"/>
    </w:pPr>
    <w:rPr>
      <w:rFonts w:ascii="Times New Roman" w:hAnsi="Times New Roman"/>
      <w:sz w:val="20"/>
      <w:szCs w:val="20"/>
      <w:lang w:val="en-GB" w:eastAsia="da-DK"/>
    </w:rPr>
  </w:style>
  <w:style w:type="paragraph" w:customStyle="1" w:styleId="DefaultText">
    <w:name w:val="Default Text"/>
    <w:basedOn w:val="Normal"/>
    <w:semiHidden/>
    <w:rsid w:val="00CD455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val="en-GB" w:eastAsia="da-DK"/>
    </w:rPr>
  </w:style>
  <w:style w:type="character" w:customStyle="1" w:styleId="grame">
    <w:name w:val="grame"/>
    <w:uiPriority w:val="99"/>
    <w:rsid w:val="00B85554"/>
    <w:rPr>
      <w:rFonts w:cs="Times New Roman"/>
    </w:rPr>
  </w:style>
  <w:style w:type="paragraph" w:styleId="Kartadokumenta">
    <w:name w:val="Document Map"/>
    <w:basedOn w:val="Normal"/>
    <w:link w:val="KartadokumentaChar"/>
    <w:rsid w:val="00CD4559"/>
    <w:pPr>
      <w:shd w:val="clear" w:color="auto" w:fill="00008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 w:cs="Tahoma"/>
      <w:sz w:val="20"/>
      <w:szCs w:val="20"/>
      <w:lang w:val="en-GB" w:eastAsia="da-DK"/>
    </w:rPr>
  </w:style>
  <w:style w:type="character" w:customStyle="1" w:styleId="KartadokumentaChar">
    <w:name w:val="Karta dokumenta Char"/>
    <w:link w:val="Kartadokumenta"/>
    <w:rsid w:val="00CD4559"/>
    <w:rPr>
      <w:rFonts w:ascii="Tahoma" w:eastAsia="Times New Roman" w:hAnsi="Tahoma" w:cs="Tahoma"/>
      <w:sz w:val="20"/>
      <w:szCs w:val="20"/>
      <w:shd w:val="clear" w:color="auto" w:fill="000080"/>
      <w:lang w:val="en-GB" w:eastAsia="da-DK"/>
    </w:rPr>
  </w:style>
  <w:style w:type="paragraph" w:customStyle="1" w:styleId="Style2">
    <w:name w:val="Style2"/>
    <w:basedOn w:val="Naslov1"/>
    <w:semiHidden/>
    <w:rsid w:val="00CD4559"/>
    <w:pPr>
      <w:keepLines w:val="0"/>
      <w:numPr>
        <w:numId w:val="0"/>
      </w:numPr>
      <w:tabs>
        <w:tab w:val="num" w:pos="567"/>
      </w:tabs>
      <w:overflowPunct w:val="0"/>
      <w:autoSpaceDE w:val="0"/>
      <w:autoSpaceDN w:val="0"/>
      <w:adjustRightInd w:val="0"/>
      <w:spacing w:before="240" w:after="60"/>
      <w:ind w:left="567" w:hanging="567"/>
      <w:textAlignment w:val="baseline"/>
    </w:pPr>
    <w:rPr>
      <w:bCs w:val="0"/>
      <w:sz w:val="24"/>
      <w:szCs w:val="24"/>
      <w:lang w:eastAsia="da-DK"/>
    </w:rPr>
  </w:style>
  <w:style w:type="paragraph" w:customStyle="1" w:styleId="abcs">
    <w:name w:val="abcs"/>
    <w:basedOn w:val="Normal"/>
    <w:uiPriority w:val="99"/>
    <w:rsid w:val="00B85554"/>
    <w:pPr>
      <w:tabs>
        <w:tab w:val="left" w:pos="2268"/>
      </w:tabs>
      <w:spacing w:before="100" w:beforeAutospacing="1" w:after="0" w:line="240" w:lineRule="auto"/>
      <w:ind w:left="2269" w:hanging="851"/>
    </w:pPr>
    <w:rPr>
      <w:rFonts w:ascii="Times New Roman" w:hAnsi="Times New Roman"/>
      <w:color w:val="000000"/>
      <w:szCs w:val="24"/>
      <w:lang w:val="en-GB"/>
    </w:rPr>
  </w:style>
  <w:style w:type="paragraph" w:customStyle="1" w:styleId="is">
    <w:name w:val="is"/>
    <w:basedOn w:val="Normal"/>
    <w:uiPriority w:val="99"/>
    <w:rsid w:val="00B85554"/>
    <w:pPr>
      <w:tabs>
        <w:tab w:val="left" w:pos="3119"/>
      </w:tabs>
      <w:spacing w:before="100" w:beforeAutospacing="1" w:after="0" w:line="240" w:lineRule="auto"/>
      <w:ind w:left="3119" w:hanging="851"/>
    </w:pPr>
    <w:rPr>
      <w:rFonts w:ascii="Times New Roman" w:hAnsi="Times New Roman"/>
      <w:color w:val="000000"/>
      <w:szCs w:val="24"/>
      <w:lang w:val="en-GB"/>
    </w:rPr>
  </w:style>
  <w:style w:type="character" w:customStyle="1" w:styleId="Typewriter">
    <w:name w:val="Typewriter"/>
    <w:uiPriority w:val="99"/>
    <w:rsid w:val="002203AA"/>
    <w:rPr>
      <w:rFonts w:ascii="Courier New" w:hAnsi="Courier New"/>
      <w:sz w:val="20"/>
    </w:rPr>
  </w:style>
  <w:style w:type="paragraph" w:styleId="Odlomakpopisa">
    <w:name w:val="List Paragraph"/>
    <w:aliases w:val="TG lista,Heading 12,heading 1,naslov 1,Naslov 12,Graf,Graf1,Graf2,Graf3,Graf4,Graf5,Graf6,Graf7,Graf8,Graf9,Graf10,Graf11,Graf12,Graf13,Graf14,Graf15,Graf16,Graf17,Graf18,Graf19,Naslov 11"/>
    <w:basedOn w:val="Normal"/>
    <w:link w:val="OdlomakpopisaChar"/>
    <w:uiPriority w:val="34"/>
    <w:qFormat/>
    <w:rsid w:val="00A26B7C"/>
    <w:pPr>
      <w:ind w:left="720"/>
      <w:contextualSpacing/>
    </w:pPr>
  </w:style>
  <w:style w:type="paragraph" w:customStyle="1" w:styleId="CBIBIBase">
    <w:name w:val="CBIBI Base"/>
    <w:uiPriority w:val="99"/>
    <w:rsid w:val="00B8555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8505"/>
      </w:tabs>
      <w:spacing w:after="120"/>
    </w:pPr>
    <w:rPr>
      <w:rFonts w:ascii="Times New Roman" w:hAnsi="Times New Roman"/>
      <w:sz w:val="24"/>
      <w:lang w:val="en-GB" w:eastAsia="en-US"/>
    </w:rPr>
  </w:style>
  <w:style w:type="paragraph" w:customStyle="1" w:styleId="NoIndent">
    <w:name w:val="No Indent"/>
    <w:basedOn w:val="Normal"/>
    <w:next w:val="Normal"/>
    <w:rsid w:val="003350AA"/>
    <w:pPr>
      <w:spacing w:after="0" w:line="240" w:lineRule="auto"/>
    </w:pPr>
    <w:rPr>
      <w:rFonts w:ascii="Times New Roman" w:hAnsi="Times New Roman"/>
      <w:color w:val="000000"/>
      <w:szCs w:val="24"/>
      <w:lang w:val="en-GB"/>
    </w:rPr>
  </w:style>
  <w:style w:type="paragraph" w:customStyle="1" w:styleId="Normal11pt">
    <w:name w:val="Normal + 11 pt"/>
    <w:aliases w:val="First line: 1,27 cm"/>
    <w:basedOn w:val="Normal"/>
    <w:uiPriority w:val="99"/>
    <w:rsid w:val="002203AA"/>
    <w:pPr>
      <w:overflowPunct w:val="0"/>
      <w:autoSpaceDE w:val="0"/>
      <w:autoSpaceDN w:val="0"/>
      <w:adjustRightInd w:val="0"/>
      <w:spacing w:before="100" w:beforeAutospacing="1" w:after="100" w:afterAutospacing="1" w:line="240" w:lineRule="auto"/>
      <w:ind w:firstLine="720"/>
      <w:textAlignment w:val="baseline"/>
    </w:pPr>
    <w:rPr>
      <w:rFonts w:ascii="Times New Roman" w:hAnsi="Times New Roman" w:cs="Arial"/>
      <w:sz w:val="24"/>
      <w:szCs w:val="20"/>
      <w:lang w:eastAsia="hr-HR"/>
    </w:rPr>
  </w:style>
  <w:style w:type="paragraph" w:customStyle="1" w:styleId="ZnakZnak4">
    <w:name w:val="Znak Znak4"/>
    <w:basedOn w:val="Normal"/>
    <w:uiPriority w:val="99"/>
    <w:rsid w:val="00B85554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Bodytxt">
    <w:name w:val="Bodytxt"/>
    <w:basedOn w:val="Normal"/>
    <w:rsid w:val="00B85554"/>
    <w:pPr>
      <w:keepNext/>
      <w:spacing w:after="0" w:line="240" w:lineRule="auto"/>
    </w:pPr>
    <w:rPr>
      <w:rFonts w:ascii="Times New Roman" w:hAnsi="Times New Roman"/>
      <w:szCs w:val="20"/>
      <w:lang w:val="en-GB"/>
    </w:rPr>
  </w:style>
  <w:style w:type="paragraph" w:styleId="Grafikeoznake">
    <w:name w:val="List Bullet"/>
    <w:basedOn w:val="Normal"/>
    <w:uiPriority w:val="99"/>
    <w:rsid w:val="006D6F0B"/>
    <w:pPr>
      <w:numPr>
        <w:numId w:val="19"/>
      </w:numPr>
      <w:spacing w:after="0"/>
    </w:pPr>
    <w:rPr>
      <w:szCs w:val="24"/>
      <w:lang w:eastAsia="hr-HR"/>
    </w:rPr>
  </w:style>
  <w:style w:type="paragraph" w:customStyle="1" w:styleId="IndentBlock1">
    <w:name w:val="Indent Block 1"/>
    <w:basedOn w:val="Normal"/>
    <w:rsid w:val="00302B8A"/>
    <w:pPr>
      <w:spacing w:after="60"/>
      <w:ind w:left="567"/>
    </w:pPr>
    <w:rPr>
      <w:rFonts w:ascii="Arial" w:hAnsi="Arial"/>
      <w:color w:val="000000"/>
      <w:szCs w:val="20"/>
      <w:lang w:eastAsia="hr-HR"/>
    </w:rPr>
  </w:style>
  <w:style w:type="paragraph" w:customStyle="1" w:styleId="Indentblock2">
    <w:name w:val="Indent block 2"/>
    <w:basedOn w:val="IndentBlock1"/>
    <w:rsid w:val="00302B8A"/>
    <w:pPr>
      <w:ind w:left="1134"/>
    </w:pPr>
  </w:style>
  <w:style w:type="character" w:customStyle="1" w:styleId="BodytxtChar">
    <w:name w:val="Bodytxt Char"/>
    <w:uiPriority w:val="99"/>
    <w:rsid w:val="00B85554"/>
    <w:rPr>
      <w:rFonts w:cs="Times New Roman"/>
      <w:sz w:val="22"/>
      <w:lang w:val="en-GB" w:eastAsia="en-US"/>
    </w:rPr>
  </w:style>
  <w:style w:type="paragraph" w:customStyle="1" w:styleId="StyleHeading3LatinArialLatin11pt4">
    <w:name w:val="Style Heading 3 + (Latin) Arial (Latin) 11 pt4"/>
    <w:basedOn w:val="Normal"/>
    <w:uiPriority w:val="99"/>
    <w:rsid w:val="00B85554"/>
    <w:pPr>
      <w:tabs>
        <w:tab w:val="num" w:pos="1440"/>
      </w:tabs>
      <w:spacing w:after="60"/>
      <w:ind w:left="1440" w:hanging="720"/>
    </w:pPr>
    <w:rPr>
      <w:rFonts w:eastAsia="SimSun"/>
      <w:bCs/>
      <w:i/>
      <w:iCs/>
      <w:lang w:val="en-GB" w:eastAsia="zh-CN"/>
    </w:rPr>
  </w:style>
  <w:style w:type="paragraph" w:customStyle="1" w:styleId="Body-Bullet">
    <w:name w:val="Body-Bullet"/>
    <w:basedOn w:val="Normal"/>
    <w:link w:val="Body-BulletChar"/>
    <w:qFormat/>
    <w:rsid w:val="00943EBF"/>
    <w:pPr>
      <w:numPr>
        <w:numId w:val="20"/>
      </w:numPr>
    </w:pPr>
  </w:style>
  <w:style w:type="character" w:customStyle="1" w:styleId="Body-BulletChar">
    <w:name w:val="Body-Bullet Char"/>
    <w:link w:val="Body-Bullet"/>
    <w:rsid w:val="00943EBF"/>
    <w:rPr>
      <w:sz w:val="22"/>
      <w:szCs w:val="22"/>
      <w:lang w:eastAsia="en-US"/>
    </w:rPr>
  </w:style>
  <w:style w:type="paragraph" w:customStyle="1" w:styleId="Text0">
    <w:name w:val="Text"/>
    <w:basedOn w:val="Normal"/>
    <w:uiPriority w:val="99"/>
    <w:rsid w:val="00B85554"/>
    <w:pPr>
      <w:tabs>
        <w:tab w:val="num" w:pos="360"/>
      </w:tabs>
      <w:spacing w:before="120" w:after="120" w:line="240" w:lineRule="auto"/>
    </w:pPr>
    <w:rPr>
      <w:rFonts w:ascii="Arial" w:hAnsi="Arial" w:cs="Arial"/>
      <w:sz w:val="20"/>
      <w:lang w:val="en-GB" w:eastAsia="en-GB"/>
    </w:rPr>
  </w:style>
  <w:style w:type="paragraph" w:customStyle="1" w:styleId="Subtitle11">
    <w:name w:val="Subtitle11"/>
    <w:basedOn w:val="Normal"/>
    <w:uiPriority w:val="99"/>
    <w:rsid w:val="00B85554"/>
    <w:pPr>
      <w:spacing w:before="120" w:after="120" w:line="240" w:lineRule="auto"/>
      <w:jc w:val="center"/>
      <w:outlineLvl w:val="0"/>
    </w:pPr>
    <w:rPr>
      <w:rFonts w:ascii="Arial" w:hAnsi="Arial"/>
      <w:b/>
      <w:sz w:val="20"/>
      <w:szCs w:val="20"/>
    </w:rPr>
  </w:style>
  <w:style w:type="paragraph" w:customStyle="1" w:styleId="Appendix">
    <w:name w:val="Appendix"/>
    <w:uiPriority w:val="99"/>
    <w:rsid w:val="002203AA"/>
    <w:pPr>
      <w:pageBreakBefore/>
      <w:pBdr>
        <w:top w:val="double" w:sz="4" w:space="8" w:color="auto"/>
        <w:bottom w:val="double" w:sz="4" w:space="10" w:color="auto"/>
      </w:pBdr>
      <w:tabs>
        <w:tab w:val="num" w:pos="6480"/>
      </w:tabs>
      <w:spacing w:before="4080"/>
      <w:ind w:left="6480" w:right="1440" w:hanging="360"/>
      <w:outlineLvl w:val="0"/>
    </w:pPr>
    <w:rPr>
      <w:rFonts w:ascii="Arial" w:hAnsi="Arial"/>
      <w:sz w:val="28"/>
      <w:lang w:val="en-GB" w:eastAsia="en-US"/>
    </w:rPr>
  </w:style>
  <w:style w:type="paragraph" w:customStyle="1" w:styleId="ZnakZnak42">
    <w:name w:val="Znak Znak42"/>
    <w:basedOn w:val="Normal"/>
    <w:uiPriority w:val="99"/>
    <w:rsid w:val="00B85554"/>
    <w:pPr>
      <w:spacing w:after="160" w:line="240" w:lineRule="exact"/>
    </w:pPr>
    <w:rPr>
      <w:rFonts w:ascii="Tahoma" w:hAnsi="Tahoma"/>
      <w:sz w:val="20"/>
      <w:szCs w:val="20"/>
    </w:rPr>
  </w:style>
  <w:style w:type="character" w:customStyle="1" w:styleId="StyleLatinArialComplexArial">
    <w:name w:val="Style (Latin) Arial (Complex) Arial"/>
    <w:rsid w:val="002203AA"/>
    <w:rPr>
      <w:rFonts w:ascii="Arial" w:hAnsi="Arial" w:cs="Arial"/>
      <w:sz w:val="22"/>
      <w:szCs w:val="22"/>
    </w:rPr>
  </w:style>
  <w:style w:type="paragraph" w:customStyle="1" w:styleId="StyleBodyTextLatinArialLatin11pt">
    <w:name w:val="Style Body Text + (Latin) Arial (Latin) 11 pt"/>
    <w:basedOn w:val="Normal"/>
    <w:uiPriority w:val="99"/>
    <w:rsid w:val="002203AA"/>
    <w:pPr>
      <w:keepLines/>
      <w:tabs>
        <w:tab w:val="right" w:pos="9214"/>
      </w:tabs>
      <w:spacing w:after="0"/>
    </w:pPr>
    <w:rPr>
      <w:rFonts w:ascii="Arial" w:hAnsi="Arial"/>
      <w:szCs w:val="24"/>
      <w:lang w:val="da-DK"/>
    </w:rPr>
  </w:style>
  <w:style w:type="paragraph" w:customStyle="1" w:styleId="StyleAfter6pt">
    <w:name w:val="Style After:  6 pt"/>
    <w:basedOn w:val="Normal"/>
    <w:uiPriority w:val="99"/>
    <w:rsid w:val="002203AA"/>
    <w:pPr>
      <w:spacing w:after="0" w:line="240" w:lineRule="auto"/>
    </w:pPr>
    <w:rPr>
      <w:rFonts w:ascii="Times New Roman" w:eastAsia="SimSun" w:hAnsi="Times New Roman"/>
      <w:sz w:val="24"/>
      <w:szCs w:val="24"/>
      <w:lang w:val="en-GB" w:eastAsia="zh-CN"/>
    </w:rPr>
  </w:style>
  <w:style w:type="paragraph" w:customStyle="1" w:styleId="ZnakZnak41">
    <w:name w:val="Znak Znak41"/>
    <w:basedOn w:val="Normal"/>
    <w:uiPriority w:val="99"/>
    <w:rsid w:val="00B85554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Default">
    <w:name w:val="Default"/>
    <w:rsid w:val="002203A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sl-SI" w:eastAsia="sl-SI"/>
    </w:rPr>
  </w:style>
  <w:style w:type="paragraph" w:customStyle="1" w:styleId="Normal1">
    <w:name w:val="Normal+1"/>
    <w:basedOn w:val="Default"/>
    <w:next w:val="Default"/>
    <w:uiPriority w:val="99"/>
    <w:rsid w:val="002203AA"/>
    <w:rPr>
      <w:color w:val="auto"/>
    </w:rPr>
  </w:style>
  <w:style w:type="table" w:styleId="Srednjareetka3-Isticanje1">
    <w:name w:val="Medium Grid 3 Accent 1"/>
    <w:basedOn w:val="Obinatablica"/>
    <w:uiPriority w:val="99"/>
    <w:rsid w:val="002203AA"/>
    <w:rPr>
      <w:rFonts w:ascii="Times New Roman" w:hAnsi="Times New Roman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customStyle="1" w:styleId="Subtitle2">
    <w:name w:val="Subtitle2"/>
    <w:basedOn w:val="Normal"/>
    <w:uiPriority w:val="99"/>
    <w:rsid w:val="002203AA"/>
    <w:pPr>
      <w:spacing w:before="120" w:after="120" w:line="240" w:lineRule="auto"/>
      <w:jc w:val="center"/>
      <w:outlineLvl w:val="0"/>
    </w:pPr>
    <w:rPr>
      <w:rFonts w:ascii="Arial" w:hAnsi="Arial"/>
      <w:b/>
      <w:sz w:val="20"/>
      <w:szCs w:val="20"/>
    </w:rPr>
  </w:style>
  <w:style w:type="paragraph" w:customStyle="1" w:styleId="TD-ITT-Heading2-Text">
    <w:name w:val="TD-ITT-Heading 2-Text"/>
    <w:basedOn w:val="Normal"/>
    <w:rsid w:val="002203AA"/>
    <w:pPr>
      <w:ind w:left="1304" w:hanging="850"/>
    </w:pPr>
  </w:style>
  <w:style w:type="paragraph" w:customStyle="1" w:styleId="TD-ITT-Heading0">
    <w:name w:val="TD-ITT-Heading 0"/>
    <w:rsid w:val="002203AA"/>
    <w:pPr>
      <w:spacing w:before="200" w:after="360"/>
      <w:ind w:left="284" w:hanging="284"/>
    </w:pPr>
    <w:rPr>
      <w:rFonts w:ascii="Arial" w:hAnsi="Arial"/>
      <w:b/>
      <w:sz w:val="28"/>
      <w:szCs w:val="24"/>
      <w:lang w:val="en-GB" w:eastAsia="en-US"/>
    </w:rPr>
  </w:style>
  <w:style w:type="paragraph" w:customStyle="1" w:styleId="TD-ITT-Heading1">
    <w:name w:val="TD-ITT-Heading 1"/>
    <w:basedOn w:val="TD-ITT-Heading0"/>
    <w:rsid w:val="002203AA"/>
    <w:pPr>
      <w:tabs>
        <w:tab w:val="num" w:pos="1440"/>
      </w:tabs>
      <w:spacing w:before="240" w:after="120"/>
      <w:ind w:left="454" w:hanging="454"/>
    </w:pPr>
    <w:rPr>
      <w:rFonts w:ascii="Arial Bold" w:hAnsi="Arial Bold"/>
      <w:caps/>
      <w:sz w:val="22"/>
      <w:szCs w:val="20"/>
    </w:rPr>
  </w:style>
  <w:style w:type="paragraph" w:customStyle="1" w:styleId="TD-ITT-Heading2">
    <w:name w:val="TD-ITT-Heading 2"/>
    <w:basedOn w:val="Normal"/>
    <w:rsid w:val="002203AA"/>
    <w:pPr>
      <w:spacing w:before="180"/>
      <w:ind w:left="1304" w:hanging="850"/>
    </w:pPr>
  </w:style>
  <w:style w:type="paragraph" w:customStyle="1" w:styleId="TD-ITT-Heading3">
    <w:name w:val="TD-ITT-Heading 3"/>
    <w:basedOn w:val="TD-ITT-Heading2"/>
    <w:rsid w:val="002203AA"/>
    <w:pPr>
      <w:tabs>
        <w:tab w:val="num" w:pos="3600"/>
      </w:tabs>
      <w:spacing w:before="240"/>
      <w:ind w:left="3600" w:hanging="360"/>
    </w:pPr>
  </w:style>
  <w:style w:type="paragraph" w:customStyle="1" w:styleId="TD-ITT-List-L1">
    <w:name w:val="TD-ITT-List-L1"/>
    <w:rsid w:val="002203AA"/>
    <w:pPr>
      <w:spacing w:before="120" w:after="120"/>
      <w:ind w:left="1588" w:hanging="284"/>
    </w:pPr>
    <w:rPr>
      <w:sz w:val="22"/>
      <w:szCs w:val="22"/>
      <w:lang w:val="en-GB" w:eastAsia="en-US"/>
    </w:rPr>
  </w:style>
  <w:style w:type="paragraph" w:customStyle="1" w:styleId="TD-ITT-List-L2">
    <w:name w:val="TD-ITT-List-L2"/>
    <w:basedOn w:val="TD-ITT-List-L1"/>
    <w:rsid w:val="002203AA"/>
    <w:pPr>
      <w:tabs>
        <w:tab w:val="num" w:pos="5760"/>
      </w:tabs>
      <w:ind w:left="1871" w:hanging="283"/>
    </w:pPr>
  </w:style>
  <w:style w:type="paragraph" w:customStyle="1" w:styleId="TD-ITT-Heading3-Text">
    <w:name w:val="TD-ITT-Heading 3-Text"/>
    <w:basedOn w:val="Normal"/>
    <w:rsid w:val="002203AA"/>
    <w:pPr>
      <w:ind w:left="1304" w:hanging="850"/>
    </w:pPr>
  </w:style>
  <w:style w:type="character" w:customStyle="1" w:styleId="Naslov5Char">
    <w:name w:val="Naslov 5 Char"/>
    <w:link w:val="Naslov5"/>
    <w:rsid w:val="00AD186D"/>
    <w:rPr>
      <w:i/>
      <w:sz w:val="22"/>
      <w:szCs w:val="22"/>
      <w:lang w:eastAsia="en-US"/>
    </w:rPr>
  </w:style>
  <w:style w:type="character" w:customStyle="1" w:styleId="BodyTextBoldheadingChar">
    <w:name w:val="Body Text Bold heading Char"/>
    <w:link w:val="BodyTextBoldheading"/>
    <w:rsid w:val="00DA7B3D"/>
    <w:rPr>
      <w:rFonts w:ascii="Calibri" w:eastAsia="Arial Unicode MS" w:hAnsi="Calibri"/>
      <w:b w:val="0"/>
      <w:lang w:val="en-GB"/>
    </w:rPr>
  </w:style>
  <w:style w:type="paragraph" w:customStyle="1" w:styleId="Body-Roman">
    <w:name w:val="Body-Roman"/>
    <w:basedOn w:val="Body-Bullet"/>
    <w:link w:val="Body-RomanChar"/>
    <w:qFormat/>
    <w:rsid w:val="00BD587D"/>
    <w:pPr>
      <w:numPr>
        <w:numId w:val="24"/>
      </w:numPr>
    </w:pPr>
  </w:style>
  <w:style w:type="character" w:customStyle="1" w:styleId="Body-RomanChar">
    <w:name w:val="Body-Roman Char"/>
    <w:link w:val="Body-Roman"/>
    <w:rsid w:val="00BD587D"/>
    <w:rPr>
      <w:sz w:val="22"/>
      <w:szCs w:val="22"/>
      <w:lang w:eastAsia="en-US"/>
    </w:rPr>
  </w:style>
  <w:style w:type="paragraph" w:customStyle="1" w:styleId="BodyTableRight0">
    <w:name w:val="Body Table Right"/>
    <w:basedOn w:val="BodyTableleft"/>
    <w:rsid w:val="004F7B67"/>
    <w:pPr>
      <w:jc w:val="right"/>
    </w:pPr>
    <w:rPr>
      <w:rFonts w:cs="Times New Roman"/>
      <w:szCs w:val="20"/>
    </w:rPr>
  </w:style>
  <w:style w:type="paragraph" w:customStyle="1" w:styleId="TD-CV-Numbered">
    <w:name w:val="TD-CV-Numbered"/>
    <w:basedOn w:val="Normal"/>
    <w:rsid w:val="00710AB5"/>
    <w:pPr>
      <w:spacing w:after="120" w:line="240" w:lineRule="auto"/>
      <w:ind w:left="850" w:hanging="283"/>
    </w:pPr>
  </w:style>
  <w:style w:type="paragraph" w:customStyle="1" w:styleId="StyleBodyTableleftFirstline076cm">
    <w:name w:val="Style Body Table left + First line:  076 cm"/>
    <w:basedOn w:val="BodyTableleft"/>
    <w:rsid w:val="0027349A"/>
    <w:pPr>
      <w:ind w:firstLine="430"/>
    </w:pPr>
    <w:rPr>
      <w:rFonts w:cs="Times New Roman"/>
      <w:szCs w:val="20"/>
    </w:rPr>
  </w:style>
  <w:style w:type="paragraph" w:customStyle="1" w:styleId="StyleBodyTableleftFirstline076cm1">
    <w:name w:val="Style Body Table left + First line:  076 cm1"/>
    <w:basedOn w:val="BodyTableleft"/>
    <w:rsid w:val="0027349A"/>
    <w:pPr>
      <w:ind w:firstLine="430"/>
    </w:pPr>
    <w:rPr>
      <w:rFonts w:cs="Times New Roman"/>
      <w:szCs w:val="20"/>
    </w:rPr>
  </w:style>
  <w:style w:type="character" w:customStyle="1" w:styleId="OdlomakpopisaChar">
    <w:name w:val="Odlomak popisa Char"/>
    <w:aliases w:val="TG lista Char,Heading 12 Char,heading 1 Char,naslov 1 Char,Naslov 12 Char,Graf Char,Graf1 Char,Graf2 Char,Graf3 Char,Graf4 Char,Graf5 Char,Graf6 Char,Graf7 Char,Graf8 Char,Graf9 Char,Graf10 Char,Graf11 Char,Graf12 Char,Graf13 Char"/>
    <w:basedOn w:val="Zadanifontodlomka"/>
    <w:link w:val="Odlomakpopisa"/>
    <w:uiPriority w:val="34"/>
    <w:locked/>
    <w:rsid w:val="00AB623C"/>
  </w:style>
  <w:style w:type="character" w:customStyle="1" w:styleId="Privzetapisavaodstavka">
    <w:name w:val="Privzeta pisava odstavka"/>
    <w:uiPriority w:val="99"/>
    <w:rsid w:val="00603CF6"/>
  </w:style>
  <w:style w:type="character" w:customStyle="1" w:styleId="hps">
    <w:name w:val="hps"/>
    <w:basedOn w:val="Privzetapisavaodstavka"/>
    <w:rsid w:val="00603CF6"/>
  </w:style>
  <w:style w:type="paragraph" w:customStyle="1" w:styleId="BodyTextBullet1">
    <w:name w:val="Body Text Bullet 1"/>
    <w:basedOn w:val="Normal"/>
    <w:rsid w:val="006931C0"/>
    <w:pPr>
      <w:spacing w:before="60"/>
      <w:ind w:left="720" w:hanging="360"/>
    </w:pPr>
  </w:style>
  <w:style w:type="paragraph" w:customStyle="1" w:styleId="BodyList1">
    <w:name w:val="Body List 1"/>
    <w:basedOn w:val="Normal"/>
    <w:uiPriority w:val="99"/>
    <w:qFormat/>
    <w:rsid w:val="00E03CC7"/>
    <w:pPr>
      <w:numPr>
        <w:numId w:val="25"/>
      </w:numPr>
    </w:pPr>
  </w:style>
  <w:style w:type="paragraph" w:customStyle="1" w:styleId="NormalEUoriginal">
    <w:name w:val="Normal EU original"/>
    <w:basedOn w:val="Normal"/>
    <w:next w:val="Normal"/>
    <w:rsid w:val="00CE4402"/>
    <w:pPr>
      <w:autoSpaceDE w:val="0"/>
      <w:autoSpaceDN w:val="0"/>
      <w:adjustRightInd w:val="0"/>
      <w:spacing w:after="60" w:line="240" w:lineRule="auto"/>
    </w:pPr>
    <w:rPr>
      <w:i/>
      <w:color w:val="000000"/>
    </w:rPr>
  </w:style>
  <w:style w:type="character" w:customStyle="1" w:styleId="Naslov2Char">
    <w:name w:val="Naslov 2 Char"/>
    <w:link w:val="Naslov2"/>
    <w:rsid w:val="00A81DB1"/>
    <w:rPr>
      <w:b/>
      <w:bCs/>
      <w:sz w:val="22"/>
      <w:szCs w:val="22"/>
      <w:lang w:eastAsia="en-US"/>
    </w:rPr>
  </w:style>
  <w:style w:type="character" w:customStyle="1" w:styleId="Naslov3Char">
    <w:name w:val="Naslov 3 Char"/>
    <w:link w:val="Naslov3"/>
    <w:rsid w:val="00AD6A43"/>
    <w:rPr>
      <w:rFonts w:asciiTheme="minorHAnsi" w:hAnsiTheme="minorHAnsi"/>
      <w:bCs/>
      <w:sz w:val="22"/>
      <w:szCs w:val="22"/>
      <w:shd w:val="clear" w:color="auto" w:fill="FFFFFF"/>
      <w:lang w:eastAsia="en-US"/>
    </w:rPr>
  </w:style>
  <w:style w:type="character" w:customStyle="1" w:styleId="Naslov4Char">
    <w:name w:val="Naslov 4 Char"/>
    <w:link w:val="Naslov4"/>
    <w:rsid w:val="00AD186D"/>
    <w:rPr>
      <w:bCs/>
      <w:i/>
      <w:iCs/>
      <w:sz w:val="22"/>
      <w:szCs w:val="22"/>
      <w:lang w:eastAsia="en-US"/>
    </w:rPr>
  </w:style>
  <w:style w:type="paragraph" w:customStyle="1" w:styleId="heading5">
    <w:name w:val="heading5"/>
    <w:basedOn w:val="Odlomakpopisa"/>
    <w:link w:val="heading5Char"/>
    <w:uiPriority w:val="99"/>
    <w:rsid w:val="00A14FC1"/>
    <w:pPr>
      <w:tabs>
        <w:tab w:val="left" w:pos="900"/>
      </w:tabs>
      <w:spacing w:after="0" w:line="240" w:lineRule="auto"/>
      <w:ind w:left="0"/>
    </w:pPr>
    <w:rPr>
      <w:b/>
      <w:sz w:val="20"/>
      <w:szCs w:val="20"/>
      <w:lang w:eastAsia="hr-HR"/>
    </w:rPr>
  </w:style>
  <w:style w:type="character" w:customStyle="1" w:styleId="heading5Char">
    <w:name w:val="heading5 Char"/>
    <w:link w:val="heading5"/>
    <w:uiPriority w:val="99"/>
    <w:rsid w:val="00A14FC1"/>
    <w:rPr>
      <w:rFonts w:ascii="Calibri" w:eastAsia="Times New Roman" w:hAnsi="Calibri" w:cs="Times New Roman"/>
      <w:b/>
      <w:lang w:val="hr-HR" w:eastAsia="hr-HR"/>
    </w:rPr>
  </w:style>
  <w:style w:type="character" w:customStyle="1" w:styleId="apple-style-span">
    <w:name w:val="apple-style-span"/>
    <w:rsid w:val="00BE7D4A"/>
    <w:rPr>
      <w:rFonts w:cs="Times New Roman"/>
    </w:rPr>
  </w:style>
  <w:style w:type="character" w:customStyle="1" w:styleId="apple-converted-space">
    <w:name w:val="apple-converted-space"/>
    <w:rsid w:val="00BE7D4A"/>
    <w:rPr>
      <w:rFonts w:cs="Times New Roman"/>
    </w:rPr>
  </w:style>
  <w:style w:type="paragraph" w:customStyle="1" w:styleId="Naslov10">
    <w:name w:val="Naslov1"/>
    <w:basedOn w:val="Normal"/>
    <w:link w:val="NaslovChar"/>
    <w:autoRedefine/>
    <w:rsid w:val="009B006F"/>
    <w:pPr>
      <w:numPr>
        <w:numId w:val="26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/>
      <w:b/>
      <w:i/>
      <w:sz w:val="24"/>
      <w:szCs w:val="20"/>
    </w:rPr>
  </w:style>
  <w:style w:type="character" w:customStyle="1" w:styleId="NaslovChar">
    <w:name w:val="Naslov Char"/>
    <w:link w:val="Naslov10"/>
    <w:rsid w:val="009B006F"/>
    <w:rPr>
      <w:rFonts w:ascii="Arial" w:hAnsi="Arial"/>
      <w:b/>
      <w:i/>
      <w:sz w:val="24"/>
      <w:lang w:eastAsia="en-US"/>
    </w:rPr>
  </w:style>
  <w:style w:type="character" w:customStyle="1" w:styleId="BodyTextChar1">
    <w:name w:val="Body Text Char1"/>
    <w:uiPriority w:val="99"/>
    <w:rsid w:val="00E91353"/>
    <w:rPr>
      <w:lang w:val="hr-HR"/>
    </w:rPr>
  </w:style>
  <w:style w:type="character" w:customStyle="1" w:styleId="BodyTextChar2">
    <w:name w:val="Body Text Char2"/>
    <w:basedOn w:val="Zadanifontodlomka"/>
    <w:uiPriority w:val="99"/>
    <w:semiHidden/>
    <w:rsid w:val="000E1C5F"/>
  </w:style>
  <w:style w:type="paragraph" w:styleId="Tijeloteksta">
    <w:name w:val="Body Text"/>
    <w:basedOn w:val="Normal"/>
    <w:link w:val="TijelotekstaChar"/>
    <w:unhideWhenUsed/>
    <w:qFormat/>
    <w:rsid w:val="005A68F0"/>
    <w:pPr>
      <w:spacing w:after="120"/>
    </w:pPr>
  </w:style>
  <w:style w:type="character" w:customStyle="1" w:styleId="TijelotekstaChar">
    <w:name w:val="Tijelo teksta Char"/>
    <w:link w:val="Tijeloteksta"/>
    <w:uiPriority w:val="99"/>
    <w:semiHidden/>
    <w:rsid w:val="005A68F0"/>
    <w:rPr>
      <w:lang w:val="hr-HR"/>
    </w:rPr>
  </w:style>
  <w:style w:type="paragraph" w:customStyle="1" w:styleId="CM70">
    <w:name w:val="CM70"/>
    <w:basedOn w:val="Default"/>
    <w:next w:val="Default"/>
    <w:uiPriority w:val="99"/>
    <w:rsid w:val="00C31608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68">
    <w:name w:val="CM68"/>
    <w:basedOn w:val="Default"/>
    <w:next w:val="Default"/>
    <w:uiPriority w:val="99"/>
    <w:rsid w:val="00C31608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28">
    <w:name w:val="CM28"/>
    <w:basedOn w:val="Default"/>
    <w:next w:val="Default"/>
    <w:uiPriority w:val="99"/>
    <w:rsid w:val="00C31608"/>
    <w:pPr>
      <w:widowControl w:val="0"/>
      <w:spacing w:line="291" w:lineRule="atLeast"/>
    </w:pPr>
    <w:rPr>
      <w:rFonts w:ascii="Helvetica" w:hAnsi="Helvetica" w:cs="Helvetica"/>
      <w:color w:val="auto"/>
      <w:lang w:val="hr-HR" w:eastAsia="hr-HR"/>
    </w:rPr>
  </w:style>
  <w:style w:type="paragraph" w:customStyle="1" w:styleId="CM76">
    <w:name w:val="CM76"/>
    <w:basedOn w:val="Default"/>
    <w:next w:val="Default"/>
    <w:uiPriority w:val="99"/>
    <w:rsid w:val="00C31608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60">
    <w:name w:val="CM60"/>
    <w:basedOn w:val="Default"/>
    <w:next w:val="Default"/>
    <w:uiPriority w:val="99"/>
    <w:rsid w:val="00E67DCD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63">
    <w:name w:val="CM63"/>
    <w:basedOn w:val="Default"/>
    <w:next w:val="Default"/>
    <w:uiPriority w:val="99"/>
    <w:rsid w:val="00E67DCD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64">
    <w:name w:val="CM64"/>
    <w:basedOn w:val="Default"/>
    <w:next w:val="Default"/>
    <w:uiPriority w:val="99"/>
    <w:rsid w:val="00E67DCD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32">
    <w:name w:val="CM32"/>
    <w:basedOn w:val="Default"/>
    <w:next w:val="Default"/>
    <w:uiPriority w:val="99"/>
    <w:rsid w:val="00E67DCD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77">
    <w:name w:val="CM77"/>
    <w:basedOn w:val="Default"/>
    <w:next w:val="Default"/>
    <w:uiPriority w:val="99"/>
    <w:rsid w:val="00E67DCD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44">
    <w:name w:val="CM44"/>
    <w:basedOn w:val="Default"/>
    <w:next w:val="Default"/>
    <w:uiPriority w:val="99"/>
    <w:rsid w:val="00E67DCD"/>
    <w:pPr>
      <w:widowControl w:val="0"/>
      <w:spacing w:line="351" w:lineRule="atLeast"/>
    </w:pPr>
    <w:rPr>
      <w:rFonts w:ascii="Helvetica" w:hAnsi="Helvetica" w:cs="Helvetica"/>
      <w:color w:val="auto"/>
      <w:lang w:val="hr-HR" w:eastAsia="hr-HR"/>
    </w:rPr>
  </w:style>
  <w:style w:type="paragraph" w:customStyle="1" w:styleId="CM1">
    <w:name w:val="CM1"/>
    <w:basedOn w:val="Default"/>
    <w:next w:val="Default"/>
    <w:uiPriority w:val="99"/>
    <w:rsid w:val="00DD5003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61">
    <w:name w:val="CM61"/>
    <w:basedOn w:val="Default"/>
    <w:next w:val="Default"/>
    <w:uiPriority w:val="99"/>
    <w:rsid w:val="00DD5003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75">
    <w:name w:val="CM75"/>
    <w:basedOn w:val="Default"/>
    <w:next w:val="Default"/>
    <w:uiPriority w:val="99"/>
    <w:rsid w:val="00DD5003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74">
    <w:name w:val="CM74"/>
    <w:basedOn w:val="Default"/>
    <w:next w:val="Default"/>
    <w:uiPriority w:val="99"/>
    <w:rsid w:val="00DD5003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42">
    <w:name w:val="CM42"/>
    <w:basedOn w:val="Default"/>
    <w:next w:val="Default"/>
    <w:uiPriority w:val="99"/>
    <w:rsid w:val="00DD5003"/>
    <w:pPr>
      <w:widowControl w:val="0"/>
      <w:spacing w:line="351" w:lineRule="atLeast"/>
    </w:pPr>
    <w:rPr>
      <w:rFonts w:ascii="Helvetica" w:hAnsi="Helvetica" w:cs="Helvetica"/>
      <w:color w:val="auto"/>
      <w:lang w:val="hr-HR" w:eastAsia="hr-HR"/>
    </w:rPr>
  </w:style>
  <w:style w:type="paragraph" w:customStyle="1" w:styleId="CM43">
    <w:name w:val="CM43"/>
    <w:basedOn w:val="Default"/>
    <w:next w:val="Default"/>
    <w:uiPriority w:val="99"/>
    <w:rsid w:val="00DD5003"/>
    <w:pPr>
      <w:widowControl w:val="0"/>
      <w:spacing w:line="351" w:lineRule="atLeast"/>
    </w:pPr>
    <w:rPr>
      <w:rFonts w:ascii="Helvetica" w:hAnsi="Helvetica" w:cs="Helvetica"/>
      <w:color w:val="auto"/>
      <w:lang w:val="hr-HR" w:eastAsia="hr-HR"/>
    </w:rPr>
  </w:style>
  <w:style w:type="paragraph" w:customStyle="1" w:styleId="CM82">
    <w:name w:val="CM82"/>
    <w:basedOn w:val="Default"/>
    <w:next w:val="Default"/>
    <w:uiPriority w:val="99"/>
    <w:rsid w:val="00DD5003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48">
    <w:name w:val="CM48"/>
    <w:basedOn w:val="Default"/>
    <w:next w:val="Default"/>
    <w:uiPriority w:val="99"/>
    <w:rsid w:val="00DD5003"/>
    <w:pPr>
      <w:widowControl w:val="0"/>
      <w:spacing w:line="460" w:lineRule="atLeast"/>
    </w:pPr>
    <w:rPr>
      <w:rFonts w:ascii="Helvetica" w:hAnsi="Helvetica" w:cs="Helvetica"/>
      <w:color w:val="auto"/>
      <w:lang w:val="hr-HR" w:eastAsia="hr-HR"/>
    </w:rPr>
  </w:style>
  <w:style w:type="paragraph" w:customStyle="1" w:styleId="CM7">
    <w:name w:val="CM7"/>
    <w:basedOn w:val="Default"/>
    <w:next w:val="Default"/>
    <w:uiPriority w:val="99"/>
    <w:rsid w:val="00DD5003"/>
    <w:pPr>
      <w:widowControl w:val="0"/>
      <w:spacing w:line="231" w:lineRule="atLeast"/>
    </w:pPr>
    <w:rPr>
      <w:rFonts w:ascii="Helvetica" w:hAnsi="Helvetica" w:cs="Helvetica"/>
      <w:color w:val="auto"/>
      <w:lang w:val="hr-HR" w:eastAsia="hr-HR"/>
    </w:rPr>
  </w:style>
  <w:style w:type="paragraph" w:customStyle="1" w:styleId="CM49">
    <w:name w:val="CM49"/>
    <w:basedOn w:val="Default"/>
    <w:next w:val="Default"/>
    <w:uiPriority w:val="99"/>
    <w:rsid w:val="00DD5003"/>
    <w:pPr>
      <w:widowControl w:val="0"/>
      <w:spacing w:line="498" w:lineRule="atLeast"/>
    </w:pPr>
    <w:rPr>
      <w:rFonts w:ascii="Helvetica" w:hAnsi="Helvetica" w:cs="Helvetica"/>
      <w:color w:val="auto"/>
      <w:lang w:val="hr-HR" w:eastAsia="hr-HR"/>
    </w:rPr>
  </w:style>
  <w:style w:type="paragraph" w:customStyle="1" w:styleId="CM66">
    <w:name w:val="CM66"/>
    <w:basedOn w:val="Default"/>
    <w:next w:val="Default"/>
    <w:uiPriority w:val="99"/>
    <w:rsid w:val="00997247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CM55">
    <w:name w:val="CM55"/>
    <w:basedOn w:val="Default"/>
    <w:next w:val="Default"/>
    <w:uiPriority w:val="99"/>
    <w:rsid w:val="00997247"/>
    <w:pPr>
      <w:widowControl w:val="0"/>
      <w:spacing w:line="460" w:lineRule="atLeast"/>
    </w:pPr>
    <w:rPr>
      <w:rFonts w:ascii="Helvetica" w:hAnsi="Helvetica" w:cs="Helvetica"/>
      <w:color w:val="auto"/>
      <w:lang w:val="hr-HR" w:eastAsia="hr-HR"/>
    </w:rPr>
  </w:style>
  <w:style w:type="paragraph" w:customStyle="1" w:styleId="NoSpacing2">
    <w:name w:val="No Spacing2"/>
    <w:uiPriority w:val="1"/>
    <w:qFormat/>
    <w:rsid w:val="00ED76E9"/>
    <w:rPr>
      <w:sz w:val="22"/>
      <w:szCs w:val="22"/>
      <w:lang w:eastAsia="en-US"/>
    </w:rPr>
  </w:style>
  <w:style w:type="paragraph" w:customStyle="1" w:styleId="ListParagraph1">
    <w:name w:val="List Paragraph1"/>
    <w:basedOn w:val="Normal"/>
    <w:uiPriority w:val="99"/>
    <w:rsid w:val="00F03B1B"/>
    <w:pPr>
      <w:ind w:left="720"/>
      <w:contextualSpacing/>
      <w:jc w:val="left"/>
    </w:pPr>
    <w:rPr>
      <w:lang w:val="en-GB"/>
    </w:rPr>
  </w:style>
  <w:style w:type="paragraph" w:customStyle="1" w:styleId="NoSpacing1">
    <w:name w:val="No Spacing1"/>
    <w:uiPriority w:val="99"/>
    <w:rsid w:val="00F03B1B"/>
    <w:rPr>
      <w:sz w:val="22"/>
      <w:szCs w:val="22"/>
      <w:lang w:eastAsia="en-US"/>
    </w:rPr>
  </w:style>
  <w:style w:type="character" w:customStyle="1" w:styleId="BodyTextBoldCenter14pChar">
    <w:name w:val="Body Text_Bold_Center_14p Char"/>
    <w:basedOn w:val="BodyTextChar"/>
    <w:link w:val="BodyTextBoldCenter14p"/>
    <w:rsid w:val="008C3688"/>
    <w:rPr>
      <w:rFonts w:ascii="Calibri" w:hAnsi="Calibri"/>
      <w:b/>
      <w:sz w:val="28"/>
      <w:szCs w:val="28"/>
      <w:lang w:val="hr-HR" w:eastAsia="en-US"/>
    </w:rPr>
  </w:style>
  <w:style w:type="paragraph" w:customStyle="1" w:styleId="Nadpis-sted0">
    <w:name w:val="Nadpis-støed"/>
    <w:basedOn w:val="Normal"/>
    <w:rsid w:val="009C2DE5"/>
    <w:pPr>
      <w:spacing w:before="60" w:after="0" w:line="240" w:lineRule="exact"/>
      <w:jc w:val="center"/>
    </w:pPr>
    <w:rPr>
      <w:rFonts w:ascii="Arial" w:hAnsi="Arial"/>
      <w:b/>
      <w:i/>
      <w:sz w:val="24"/>
      <w:szCs w:val="20"/>
      <w:lang w:val="en-GB" w:eastAsia="sl-SI"/>
    </w:rPr>
  </w:style>
  <w:style w:type="paragraph" w:customStyle="1" w:styleId="text2-seznam">
    <w:name w:val="text2-seznam"/>
    <w:basedOn w:val="Normal"/>
    <w:rsid w:val="009C2DE5"/>
    <w:pPr>
      <w:spacing w:after="0" w:line="240" w:lineRule="exact"/>
      <w:ind w:left="2495" w:hanging="1361"/>
    </w:pPr>
    <w:rPr>
      <w:rFonts w:ascii="Arial" w:hAnsi="Arial"/>
      <w:sz w:val="24"/>
      <w:szCs w:val="20"/>
      <w:lang w:val="en-GB" w:eastAsia="sl-SI"/>
    </w:rPr>
  </w:style>
  <w:style w:type="paragraph" w:customStyle="1" w:styleId="Text2">
    <w:name w:val="Text 2"/>
    <w:basedOn w:val="Normal"/>
    <w:rsid w:val="009C2DE5"/>
    <w:pPr>
      <w:spacing w:before="240" w:after="0" w:line="240" w:lineRule="exact"/>
      <w:ind w:left="1134"/>
    </w:pPr>
    <w:rPr>
      <w:rFonts w:ascii="Arial" w:hAnsi="Arial"/>
      <w:sz w:val="24"/>
      <w:szCs w:val="20"/>
      <w:lang w:val="en-GB" w:eastAsia="sl-SI"/>
    </w:rPr>
  </w:style>
  <w:style w:type="paragraph" w:customStyle="1" w:styleId="text1-3mezera">
    <w:name w:val="text 1 - 3 mezera"/>
    <w:basedOn w:val="Text1"/>
    <w:rsid w:val="009C2DE5"/>
    <w:pPr>
      <w:spacing w:before="60"/>
    </w:pPr>
  </w:style>
  <w:style w:type="paragraph" w:customStyle="1" w:styleId="textslovan">
    <w:name w:val="text èíslovaný"/>
    <w:basedOn w:val="text"/>
    <w:rsid w:val="009C2DE5"/>
    <w:pPr>
      <w:ind w:left="567" w:hanging="567"/>
    </w:pPr>
  </w:style>
  <w:style w:type="paragraph" w:customStyle="1" w:styleId="Section">
    <w:name w:val="Section"/>
    <w:basedOn w:val="Normal"/>
    <w:uiPriority w:val="99"/>
    <w:rsid w:val="009C2DE5"/>
    <w:pPr>
      <w:spacing w:after="0" w:line="360" w:lineRule="exact"/>
      <w:jc w:val="center"/>
    </w:pPr>
    <w:rPr>
      <w:rFonts w:ascii="Arial" w:hAnsi="Arial"/>
      <w:b/>
      <w:sz w:val="32"/>
      <w:szCs w:val="20"/>
      <w:lang w:val="en-GB" w:eastAsia="sl-SI"/>
    </w:rPr>
  </w:style>
  <w:style w:type="paragraph" w:customStyle="1" w:styleId="textslovan0">
    <w:name w:val="text číslovaný"/>
    <w:basedOn w:val="text"/>
    <w:rsid w:val="009C2DE5"/>
    <w:pPr>
      <w:ind w:left="567" w:hanging="567"/>
    </w:pPr>
  </w:style>
  <w:style w:type="paragraph" w:customStyle="1" w:styleId="SingleIndent">
    <w:name w:val="Single Indent"/>
    <w:basedOn w:val="Normal"/>
    <w:rsid w:val="009C2DE5"/>
    <w:pPr>
      <w:spacing w:after="0" w:line="264" w:lineRule="auto"/>
      <w:ind w:left="1008"/>
    </w:pPr>
    <w:rPr>
      <w:rFonts w:ascii="Arial" w:hAnsi="Arial"/>
      <w:sz w:val="20"/>
      <w:szCs w:val="20"/>
      <w:lang w:val="en-GB" w:eastAsia="sl-SI"/>
    </w:rPr>
  </w:style>
  <w:style w:type="paragraph" w:customStyle="1" w:styleId="ReportBullet">
    <w:name w:val="Report Bullet"/>
    <w:basedOn w:val="Obinouvueno"/>
    <w:rsid w:val="009C2DE5"/>
    <w:pPr>
      <w:numPr>
        <w:numId w:val="27"/>
      </w:numPr>
      <w:tabs>
        <w:tab w:val="left" w:pos="2160"/>
      </w:tabs>
      <w:spacing w:after="200" w:line="264" w:lineRule="auto"/>
      <w:ind w:left="2160" w:hanging="432"/>
    </w:pPr>
    <w:rPr>
      <w:rFonts w:ascii="Arial" w:hAnsi="Arial"/>
      <w:sz w:val="20"/>
      <w:szCs w:val="20"/>
      <w:lang w:val="en-GB" w:eastAsia="sl-SI"/>
    </w:rPr>
  </w:style>
  <w:style w:type="paragraph" w:customStyle="1" w:styleId="1zanoren">
    <w:name w:val="1.zanorení"/>
    <w:basedOn w:val="text-3mezera"/>
    <w:rsid w:val="009C2DE5"/>
    <w:pPr>
      <w:widowControl w:val="0"/>
      <w:ind w:left="2127" w:hanging="1418"/>
    </w:pPr>
    <w:rPr>
      <w:lang w:val="cs-CZ" w:eastAsia="en-US"/>
    </w:rPr>
  </w:style>
  <w:style w:type="paragraph" w:customStyle="1" w:styleId="bulletsub">
    <w:name w:val="bullet_sub"/>
    <w:basedOn w:val="Normal"/>
    <w:rsid w:val="009C2DE5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0" w:line="240" w:lineRule="auto"/>
      <w:ind w:left="2912" w:hanging="360"/>
    </w:pPr>
    <w:rPr>
      <w:rFonts w:ascii="Arial" w:hAnsi="Arial"/>
      <w:szCs w:val="20"/>
      <w:lang w:val="en-GB"/>
    </w:rPr>
  </w:style>
  <w:style w:type="paragraph" w:customStyle="1" w:styleId="Volume">
    <w:name w:val="Volume"/>
    <w:basedOn w:val="text"/>
    <w:next w:val="Section"/>
    <w:rsid w:val="009C2DE5"/>
    <w:pPr>
      <w:pageBreakBefore/>
      <w:widowControl w:val="0"/>
      <w:spacing w:before="360" w:line="360" w:lineRule="exact"/>
      <w:jc w:val="center"/>
    </w:pPr>
    <w:rPr>
      <w:b/>
      <w:sz w:val="36"/>
      <w:lang w:val="cs-CZ" w:eastAsia="en-US"/>
    </w:rPr>
  </w:style>
  <w:style w:type="paragraph" w:customStyle="1" w:styleId="textcslovan">
    <w:name w:val="text císlovaný"/>
    <w:basedOn w:val="text"/>
    <w:rsid w:val="009C2DE5"/>
    <w:pPr>
      <w:widowControl w:val="0"/>
      <w:ind w:left="567" w:hanging="567"/>
    </w:pPr>
    <w:rPr>
      <w:lang w:val="cs-CZ" w:eastAsia="en-US"/>
    </w:rPr>
  </w:style>
  <w:style w:type="paragraph" w:customStyle="1" w:styleId="Nadpis-STRANA">
    <w:name w:val="Nadpis - STRANA"/>
    <w:basedOn w:val="text"/>
    <w:next w:val="Volume"/>
    <w:rsid w:val="009C2DE5"/>
    <w:pPr>
      <w:pageBreakBefore/>
      <w:widowControl w:val="0"/>
      <w:spacing w:before="5040" w:line="520" w:lineRule="exact"/>
      <w:jc w:val="center"/>
    </w:pPr>
    <w:rPr>
      <w:b/>
      <w:sz w:val="36"/>
      <w:lang w:val="cs-CZ" w:eastAsia="en-US"/>
    </w:rPr>
  </w:style>
  <w:style w:type="paragraph" w:customStyle="1" w:styleId="bullet-3">
    <w:name w:val="bullet-3"/>
    <w:basedOn w:val="Normal"/>
    <w:rsid w:val="009C2DE5"/>
    <w:pPr>
      <w:widowControl w:val="0"/>
      <w:spacing w:before="240" w:after="0" w:line="240" w:lineRule="exact"/>
      <w:ind w:left="2212" w:hanging="284"/>
    </w:pPr>
    <w:rPr>
      <w:rFonts w:ascii="Arial" w:hAnsi="Arial"/>
      <w:sz w:val="24"/>
      <w:szCs w:val="20"/>
      <w:lang w:val="cs-CZ"/>
    </w:rPr>
  </w:style>
  <w:style w:type="paragraph" w:customStyle="1" w:styleId="titre4">
    <w:name w:val="titre4"/>
    <w:basedOn w:val="Normal"/>
    <w:rsid w:val="009C2DE5"/>
    <w:pPr>
      <w:numPr>
        <w:numId w:val="28"/>
      </w:numPr>
      <w:tabs>
        <w:tab w:val="clear" w:pos="435"/>
        <w:tab w:val="decimal" w:pos="357"/>
      </w:tabs>
      <w:spacing w:after="0" w:line="240" w:lineRule="auto"/>
      <w:ind w:left="357" w:hanging="357"/>
      <w:jc w:val="left"/>
    </w:pPr>
    <w:rPr>
      <w:rFonts w:ascii="Arial" w:hAnsi="Arial"/>
      <w:b/>
      <w:snapToGrid w:val="0"/>
      <w:sz w:val="24"/>
      <w:szCs w:val="20"/>
      <w:lang w:val="en-GB"/>
    </w:rPr>
  </w:style>
  <w:style w:type="paragraph" w:customStyle="1" w:styleId="Akapitzlist">
    <w:name w:val="Akapit z listą"/>
    <w:basedOn w:val="Normal"/>
    <w:uiPriority w:val="34"/>
    <w:qFormat/>
    <w:rsid w:val="009C2DE5"/>
    <w:pPr>
      <w:spacing w:after="0" w:line="240" w:lineRule="auto"/>
      <w:ind w:left="708"/>
      <w:jc w:val="left"/>
    </w:pPr>
    <w:rPr>
      <w:rFonts w:ascii="Arial" w:hAnsi="Arial"/>
      <w:sz w:val="20"/>
      <w:szCs w:val="20"/>
      <w:lang w:val="en-GB" w:eastAsia="sl-SI"/>
    </w:rPr>
  </w:style>
  <w:style w:type="character" w:customStyle="1" w:styleId="tw4winMark">
    <w:name w:val="tw4winMark"/>
    <w:rsid w:val="009C2DE5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customStyle="1" w:styleId="Document1">
    <w:name w:val="Document 1"/>
    <w:rsid w:val="009C2DE5"/>
    <w:pPr>
      <w:keepNext/>
      <w:keepLines/>
      <w:widowControl w:val="0"/>
      <w:tabs>
        <w:tab w:val="left" w:pos="-720"/>
      </w:tabs>
      <w:suppressAutoHyphens/>
    </w:pPr>
    <w:rPr>
      <w:rFonts w:ascii="Univers" w:hAnsi="Univers"/>
      <w:lang w:val="sl-SI" w:eastAsia="en-US"/>
    </w:rPr>
  </w:style>
  <w:style w:type="paragraph" w:styleId="Tekstkrajnjebiljeke">
    <w:name w:val="endnote text"/>
    <w:basedOn w:val="Normal"/>
    <w:link w:val="TekstkrajnjebiljekeChar"/>
    <w:rsid w:val="009C2DE5"/>
    <w:pPr>
      <w:spacing w:after="0" w:line="240" w:lineRule="auto"/>
      <w:jc w:val="left"/>
    </w:pPr>
    <w:rPr>
      <w:rFonts w:ascii="Arial" w:hAnsi="Arial"/>
      <w:sz w:val="20"/>
      <w:szCs w:val="20"/>
      <w:lang w:val="en-GB" w:eastAsia="sl-SI"/>
    </w:rPr>
  </w:style>
  <w:style w:type="character" w:customStyle="1" w:styleId="TekstkrajnjebiljekeChar">
    <w:name w:val="Tekst krajnje bilješke Char"/>
    <w:basedOn w:val="Zadanifontodlomka"/>
    <w:link w:val="Tekstkrajnjebiljeke"/>
    <w:rsid w:val="009C2DE5"/>
    <w:rPr>
      <w:rFonts w:ascii="Arial" w:hAnsi="Arial"/>
      <w:lang w:val="en-GB" w:eastAsia="sl-SI"/>
    </w:rPr>
  </w:style>
  <w:style w:type="character" w:styleId="Referencakrajnjebiljeke">
    <w:name w:val="endnote reference"/>
    <w:rsid w:val="009C2DE5"/>
    <w:rPr>
      <w:vertAlign w:val="superscript"/>
    </w:rPr>
  </w:style>
  <w:style w:type="paragraph" w:customStyle="1" w:styleId="t-9-8">
    <w:name w:val="t-9-8"/>
    <w:basedOn w:val="Normal"/>
    <w:rsid w:val="00007DE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hr-HR"/>
    </w:rPr>
  </w:style>
  <w:style w:type="paragraph" w:customStyle="1" w:styleId="normaltableau">
    <w:name w:val="normal_tableau"/>
    <w:basedOn w:val="Normal"/>
    <w:uiPriority w:val="99"/>
    <w:rsid w:val="002E1F1D"/>
    <w:pPr>
      <w:spacing w:before="120" w:after="120" w:line="240" w:lineRule="auto"/>
    </w:pPr>
    <w:rPr>
      <w:rFonts w:ascii="Optima" w:eastAsia="SimSun" w:hAnsi="Optima"/>
      <w:szCs w:val="20"/>
      <w:lang w:val="en-GB" w:eastAsia="en-GB"/>
    </w:rPr>
  </w:style>
  <w:style w:type="paragraph" w:customStyle="1" w:styleId="a0">
    <w:name w:val="(a)"/>
    <w:basedOn w:val="Tijeloteksta3"/>
    <w:rsid w:val="000A66D4"/>
    <w:pPr>
      <w:widowControl w:val="0"/>
      <w:spacing w:before="240" w:after="0"/>
      <w:ind w:left="1985" w:hanging="851"/>
    </w:pPr>
    <w:rPr>
      <w:rFonts w:ascii="Century Gothic" w:hAnsi="Century Gothic"/>
      <w:sz w:val="20"/>
      <w:szCs w:val="20"/>
      <w:lang w:eastAsia="en-US"/>
    </w:rPr>
  </w:style>
  <w:style w:type="paragraph" w:customStyle="1" w:styleId="Normal10">
    <w:name w:val="Normal 1."/>
    <w:basedOn w:val="Normal"/>
    <w:rsid w:val="000A66D4"/>
    <w:pPr>
      <w:widowControl w:val="0"/>
      <w:spacing w:before="240" w:after="0" w:line="240" w:lineRule="auto"/>
      <w:ind w:left="1134" w:hanging="1134"/>
    </w:pPr>
    <w:rPr>
      <w:rFonts w:ascii="Century Gothic" w:hAnsi="Century Gothic"/>
      <w:noProof/>
      <w:sz w:val="20"/>
      <w:szCs w:val="20"/>
    </w:rPr>
  </w:style>
  <w:style w:type="numbering" w:customStyle="1" w:styleId="ttttttttttttttt">
    <w:name w:val="ttttttttttttttt"/>
    <w:rsid w:val="00A5776A"/>
    <w:pPr>
      <w:numPr>
        <w:numId w:val="5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964">
      <w:bodyDiv w:val="1"/>
      <w:marLeft w:val="0"/>
      <w:marRight w:val="0"/>
      <w:marTop w:val="0"/>
      <w:marBottom w:val="0"/>
      <w:divBdr>
        <w:top w:val="single" w:sz="8" w:space="0" w:color="AEAEAE"/>
        <w:left w:val="single" w:sz="8" w:space="0" w:color="AEAEAE"/>
        <w:bottom w:val="single" w:sz="8" w:space="0" w:color="AEAEAE"/>
        <w:right w:val="single" w:sz="8" w:space="0" w:color="AEAEAE"/>
      </w:divBdr>
      <w:divsChild>
        <w:div w:id="4182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186636">
              <w:marLeft w:val="37"/>
              <w:marRight w:val="37"/>
              <w:marTop w:val="37"/>
              <w:marBottom w:val="3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83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13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664377">
                          <w:marLeft w:val="187"/>
                          <w:marRight w:val="187"/>
                          <w:marTop w:val="0"/>
                          <w:marBottom w:val="1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9040">
      <w:bodyDiv w:val="1"/>
      <w:marLeft w:val="0"/>
      <w:marRight w:val="0"/>
      <w:marTop w:val="0"/>
      <w:marBottom w:val="0"/>
      <w:divBdr>
        <w:top w:val="single" w:sz="4" w:space="0" w:color="AEAEAE"/>
        <w:left w:val="single" w:sz="4" w:space="0" w:color="AEAEAE"/>
        <w:bottom w:val="single" w:sz="4" w:space="0" w:color="AEAEAE"/>
        <w:right w:val="single" w:sz="4" w:space="0" w:color="AEAEAE"/>
      </w:divBdr>
      <w:divsChild>
        <w:div w:id="195050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825162">
              <w:marLeft w:val="26"/>
              <w:marRight w:val="26"/>
              <w:marTop w:val="26"/>
              <w:marBottom w:val="2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69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28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442382">
                          <w:marLeft w:val="130"/>
                          <w:marRight w:val="130"/>
                          <w:marTop w:val="0"/>
                          <w:marBottom w:val="7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3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5c3d8ea1-31d6-40da-856a-ae7869ea61fe" origin="userSelected">
  <element uid="937e288e-3614-44b9-bb31-237331b81634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DE1F1-3ED6-470A-A703-F550F2C7BA3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ECB1832-9B9F-41A8-9A30-F1B94CD28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328</CharactersWithSpaces>
  <SharedDoc>false</SharedDoc>
  <HLinks>
    <vt:vector size="402" baseType="variant">
      <vt:variant>
        <vt:i4>1310776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_Toc357581422</vt:lpwstr>
      </vt:variant>
      <vt:variant>
        <vt:i4>1310776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_Toc357581421</vt:lpwstr>
      </vt:variant>
      <vt:variant>
        <vt:i4>1310776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_Toc357581420</vt:lpwstr>
      </vt:variant>
      <vt:variant>
        <vt:i4>1507384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_Toc357581419</vt:lpwstr>
      </vt:variant>
      <vt:variant>
        <vt:i4>1507384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_Toc357581418</vt:lpwstr>
      </vt:variant>
      <vt:variant>
        <vt:i4>1507384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_Toc357581417</vt:lpwstr>
      </vt:variant>
      <vt:variant>
        <vt:i4>1507384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_Toc357581416</vt:lpwstr>
      </vt:variant>
      <vt:variant>
        <vt:i4>1507384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_Toc357581415</vt:lpwstr>
      </vt:variant>
      <vt:variant>
        <vt:i4>1507384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_Toc357581414</vt:lpwstr>
      </vt:variant>
      <vt:variant>
        <vt:i4>1507384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_Toc357581413</vt:lpwstr>
      </vt:variant>
      <vt:variant>
        <vt:i4>1507384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_Toc357581412</vt:lpwstr>
      </vt:variant>
      <vt:variant>
        <vt:i4>1507384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_Toc357581411</vt:lpwstr>
      </vt:variant>
      <vt:variant>
        <vt:i4>1507384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_Toc357581410</vt:lpwstr>
      </vt:variant>
      <vt:variant>
        <vt:i4>1441848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_Toc357581409</vt:lpwstr>
      </vt:variant>
      <vt:variant>
        <vt:i4>1441848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_Toc357581408</vt:lpwstr>
      </vt:variant>
      <vt:variant>
        <vt:i4>1441848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_Toc357581407</vt:lpwstr>
      </vt:variant>
      <vt:variant>
        <vt:i4>1441848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_Toc357581406</vt:lpwstr>
      </vt:variant>
      <vt:variant>
        <vt:i4>1441848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_Toc357581405</vt:lpwstr>
      </vt:variant>
      <vt:variant>
        <vt:i4>1441848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_Toc357581404</vt:lpwstr>
      </vt:variant>
      <vt:variant>
        <vt:i4>1441848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_Toc357581403</vt:lpwstr>
      </vt:variant>
      <vt:variant>
        <vt:i4>1441848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_Toc357581402</vt:lpwstr>
      </vt:variant>
      <vt:variant>
        <vt:i4>1441848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_Toc357581401</vt:lpwstr>
      </vt:variant>
      <vt:variant>
        <vt:i4>1441848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_Toc357581400</vt:lpwstr>
      </vt:variant>
      <vt:variant>
        <vt:i4>2031679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_Toc357581399</vt:lpwstr>
      </vt:variant>
      <vt:variant>
        <vt:i4>2031679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_Toc357581398</vt:lpwstr>
      </vt:variant>
      <vt:variant>
        <vt:i4>2031679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_Toc357581397</vt:lpwstr>
      </vt:variant>
      <vt:variant>
        <vt:i4>2031679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_Toc357581396</vt:lpwstr>
      </vt:variant>
      <vt:variant>
        <vt:i4>2031679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_Toc357581395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_Toc357581394</vt:lpwstr>
      </vt:variant>
      <vt:variant>
        <vt:i4>2031679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_Toc357581393</vt:lpwstr>
      </vt:variant>
      <vt:variant>
        <vt:i4>2031679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_Toc357581392</vt:lpwstr>
      </vt:variant>
      <vt:variant>
        <vt:i4>2031679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_Toc357581391</vt:lpwstr>
      </vt:variant>
      <vt:variant>
        <vt:i4>2031679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_Toc357581390</vt:lpwstr>
      </vt:variant>
      <vt:variant>
        <vt:i4>1966143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_Toc357581389</vt:lpwstr>
      </vt:variant>
      <vt:variant>
        <vt:i4>1966143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_Toc357581388</vt:lpwstr>
      </vt:variant>
      <vt:variant>
        <vt:i4>1966143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_Toc357581387</vt:lpwstr>
      </vt:variant>
      <vt:variant>
        <vt:i4>1966143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_Toc357581386</vt:lpwstr>
      </vt:variant>
      <vt:variant>
        <vt:i4>1966143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_Toc357581385</vt:lpwstr>
      </vt:variant>
      <vt:variant>
        <vt:i4>1966143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_Toc357581384</vt:lpwstr>
      </vt:variant>
      <vt:variant>
        <vt:i4>1966143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_Toc357581383</vt:lpwstr>
      </vt:variant>
      <vt:variant>
        <vt:i4>1966143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_Toc357581382</vt:lpwstr>
      </vt:variant>
      <vt:variant>
        <vt:i4>1966143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_Toc357581381</vt:lpwstr>
      </vt:variant>
      <vt:variant>
        <vt:i4>1966143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_Toc357581380</vt:lpwstr>
      </vt:variant>
      <vt:variant>
        <vt:i4>1114175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_Toc357581379</vt:lpwstr>
      </vt:variant>
      <vt:variant>
        <vt:i4>1114175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_Toc357581378</vt:lpwstr>
      </vt:variant>
      <vt:variant>
        <vt:i4>1114175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_Toc357581377</vt:lpwstr>
      </vt:variant>
      <vt:variant>
        <vt:i4>1114175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_Toc357581376</vt:lpwstr>
      </vt:variant>
      <vt:variant>
        <vt:i4>1114175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_Toc357581375</vt:lpwstr>
      </vt:variant>
      <vt:variant>
        <vt:i4>1114175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_Toc357581374</vt:lpwstr>
      </vt:variant>
      <vt:variant>
        <vt:i4>1114175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_Toc357581373</vt:lpwstr>
      </vt:variant>
      <vt:variant>
        <vt:i4>1114175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_Toc357581372</vt:lpwstr>
      </vt:variant>
      <vt:variant>
        <vt:i4>1114175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_Toc357581371</vt:lpwstr>
      </vt:variant>
      <vt:variant>
        <vt:i4>1114175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_Toc357581370</vt:lpwstr>
      </vt:variant>
      <vt:variant>
        <vt:i4>1048639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_Toc357581369</vt:lpwstr>
      </vt:variant>
      <vt:variant>
        <vt:i4>1048639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_Toc357581368</vt:lpwstr>
      </vt:variant>
      <vt:variant>
        <vt:i4>1048639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_Toc357581367</vt:lpwstr>
      </vt:variant>
      <vt:variant>
        <vt:i4>1048639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_Toc357581366</vt:lpwstr>
      </vt:variant>
      <vt:variant>
        <vt:i4>1048639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_Toc357581365</vt:lpwstr>
      </vt:variant>
      <vt:variant>
        <vt:i4>1048639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_Toc357581364</vt:lpwstr>
      </vt:variant>
      <vt:variant>
        <vt:i4>1048639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_Toc357581363</vt:lpwstr>
      </vt:variant>
      <vt:variant>
        <vt:i4>1048639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_Toc357581362</vt:lpwstr>
      </vt:variant>
      <vt:variant>
        <vt:i4>1048639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_Toc357581361</vt:lpwstr>
      </vt:variant>
      <vt:variant>
        <vt:i4>1048639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_Toc357581360</vt:lpwstr>
      </vt:variant>
      <vt:variant>
        <vt:i4>1245247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_Toc357581359</vt:lpwstr>
      </vt:variant>
      <vt:variant>
        <vt:i4>1245247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_Toc357581358</vt:lpwstr>
      </vt:variant>
      <vt:variant>
        <vt:i4>1245247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_Toc357581357</vt:lpwstr>
      </vt:variant>
      <vt:variant>
        <vt:i4>1245247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_Toc357581356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2017-10-25T12:20:00Z</dcterms:created>
  <dcterms:modified xsi:type="dcterms:W3CDTF">2020-02-24T13:34:00Z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61a3f6af-7e57-4bc6-8239-e011da90c2e8</vt:lpwstr>
  </property>
  <property fmtid="{D5CDD505-2E9C-101B-9397-08002B2CF9AE}" pid="3" name="bjSaver">
    <vt:lpwstr>UTzDIe4IkAdtvb3zEfJ5jVjew3bZmGRH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policy="5c3d8ea1-31d6-40da-856a-ae7869ea61fe" origin="userSelected" xmlns="http://www.boldonj</vt:lpwstr>
  </property>
  <property fmtid="{D5CDD505-2E9C-101B-9397-08002B2CF9AE}" pid="5" name="bjDocumentLabelXML-0">
    <vt:lpwstr>ames.com/2008/01/sie/internal/label"&gt;&lt;element uid="937e288e-3614-44b9-bb31-237331b81634" value="" /&gt;&lt;/sisl&gt;</vt:lpwstr>
  </property>
  <property fmtid="{D5CDD505-2E9C-101B-9397-08002B2CF9AE}" pid="6" name="bjDocumentSecurityLabel">
    <vt:lpwstr>NEKLASIFICIRANO</vt:lpwstr>
  </property>
</Properties>
</file>